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C8CA86">
      <w:pPr>
        <w:jc w:val="center"/>
        <w:rPr>
          <w:rFonts w:eastAsia="华文行楷"/>
          <w:bCs/>
          <w:sz w:val="52"/>
        </w:rPr>
      </w:pPr>
    </w:p>
    <w:p w14:paraId="6F0E5DC8">
      <w:pPr>
        <w:ind w:left="3120" w:hanging="3120"/>
        <w:jc w:val="center"/>
        <w:rPr>
          <w:rFonts w:eastAsia="华文行楷"/>
          <w:bCs/>
          <w:sz w:val="52"/>
        </w:rPr>
      </w:pPr>
      <w:r>
        <w:rPr>
          <w:rFonts w:hint="eastAsia" w:eastAsia="华文行楷"/>
          <w:bCs/>
          <w:sz w:val="52"/>
        </w:rPr>
        <w:t>中国科学技术大学</w:t>
      </w:r>
    </w:p>
    <w:p w14:paraId="1530A77D">
      <w:pPr>
        <w:ind w:left="3120" w:hanging="3120"/>
        <w:jc w:val="center"/>
        <w:rPr>
          <w:rFonts w:eastAsia="黑体"/>
          <w:bCs/>
          <w:sz w:val="52"/>
        </w:rPr>
      </w:pPr>
      <w:r>
        <w:rPr>
          <w:rFonts w:hint="eastAsia" w:eastAsia="黑体"/>
          <w:bCs/>
          <w:sz w:val="52"/>
        </w:rPr>
        <w:t>学术学位研究生学位论文中期报告</w:t>
      </w:r>
    </w:p>
    <w:p w14:paraId="06961432">
      <w:pPr>
        <w:ind w:left="3120" w:hanging="3120" w:hangingChars="600"/>
        <w:jc w:val="center"/>
        <w:rPr>
          <w:sz w:val="44"/>
        </w:rPr>
      </w:pPr>
      <w:r>
        <w:rPr>
          <w:rFonts w:hint="eastAsia" w:ascii="Calibri" w:hAnsi="Calibri" w:eastAsia="宋体" w:cs="Times New Roman"/>
          <w:sz w:val="52"/>
        </w:rPr>
        <w:t>（样表）</w:t>
      </w:r>
    </w:p>
    <w:p w14:paraId="469174F7">
      <w:pPr>
        <w:ind w:left="2640" w:hanging="2640" w:hangingChars="600"/>
        <w:rPr>
          <w:sz w:val="44"/>
        </w:rPr>
      </w:pPr>
    </w:p>
    <w:p w14:paraId="5541076A">
      <w:pPr>
        <w:ind w:firstLine="800" w:firstLineChars="200"/>
        <w:rPr>
          <w:rFonts w:asciiTheme="minorEastAsia" w:hAnsiTheme="minorEastAsia" w:eastAsiaTheme="minorEastAsia"/>
          <w:sz w:val="40"/>
          <w:u w:val="single"/>
        </w:rPr>
      </w:pPr>
      <w:r>
        <w:rPr>
          <w:rFonts w:hint="eastAsia" w:asciiTheme="minorEastAsia" w:hAnsiTheme="minorEastAsia" w:eastAsiaTheme="minorEastAsia"/>
          <w:sz w:val="40"/>
        </w:rPr>
        <w:t>论文题目:</w:t>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asciiTheme="minorEastAsia" w:hAnsiTheme="minorEastAsia" w:eastAsiaTheme="minorEastAsia"/>
          <w:sz w:val="40"/>
          <w:u w:val="single"/>
        </w:rPr>
        <w:t xml:space="preserve">          </w:t>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asciiTheme="minorEastAsia" w:hAnsiTheme="minorEastAsia" w:eastAsiaTheme="minorEastAsia"/>
          <w:sz w:val="40"/>
          <w:u w:val="single"/>
        </w:rPr>
        <w:t xml:space="preserve"> </w:t>
      </w:r>
      <w:r>
        <w:rPr>
          <w:rFonts w:hint="eastAsia" w:asciiTheme="minorEastAsia" w:hAnsiTheme="minorEastAsia" w:eastAsiaTheme="minorEastAsia"/>
          <w:sz w:val="40"/>
          <w:u w:val="single"/>
        </w:rPr>
        <w:t xml:space="preserve">   </w:t>
      </w:r>
      <w:r>
        <w:rPr>
          <w:rFonts w:asciiTheme="minorEastAsia" w:hAnsiTheme="minorEastAsia" w:eastAsiaTheme="minorEastAsia"/>
          <w:sz w:val="40"/>
          <w:u w:val="single"/>
        </w:rPr>
        <w:t xml:space="preserve">  </w:t>
      </w:r>
      <w:r>
        <w:rPr>
          <w:rFonts w:hint="eastAsia" w:asciiTheme="minorEastAsia" w:hAnsiTheme="minorEastAsia" w:eastAsiaTheme="minorEastAsia"/>
          <w:sz w:val="40"/>
          <w:u w:val="single"/>
        </w:rPr>
        <w:t xml:space="preserve"> </w:t>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p>
    <w:p w14:paraId="3AC645A0">
      <w:pPr>
        <w:spacing w:line="600" w:lineRule="auto"/>
        <w:ind w:firstLine="800" w:firstLineChars="200"/>
        <w:rPr>
          <w:rFonts w:asciiTheme="minorEastAsia" w:hAnsiTheme="minorEastAsia" w:eastAsiaTheme="minorEastAsia"/>
          <w:sz w:val="40"/>
          <w:u w:val="single"/>
        </w:rPr>
      </w:pPr>
      <w:r>
        <w:rPr>
          <w:rFonts w:hint="eastAsia" w:asciiTheme="minorEastAsia" w:hAnsiTheme="minorEastAsia" w:eastAsiaTheme="minorEastAsia"/>
          <w:sz w:val="40"/>
        </w:rPr>
        <w:t>学生姓名:</w:t>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 xml:space="preserve">  </w:t>
      </w:r>
      <w:r>
        <w:rPr>
          <w:rFonts w:asciiTheme="minorEastAsia" w:hAnsiTheme="minorEastAsia" w:eastAsiaTheme="minorEastAsia"/>
          <w:sz w:val="40"/>
          <w:u w:val="single"/>
        </w:rPr>
        <w:t xml:space="preserve">   </w:t>
      </w:r>
      <w:r>
        <w:rPr>
          <w:rFonts w:hint="eastAsia" w:asciiTheme="minorEastAsia" w:hAnsiTheme="minorEastAsia" w:eastAsiaTheme="minorEastAsia"/>
          <w:sz w:val="40"/>
          <w:u w:val="single"/>
        </w:rPr>
        <w:t xml:space="preserve">          </w:t>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p>
    <w:p w14:paraId="6369D5FA">
      <w:pPr>
        <w:spacing w:line="600" w:lineRule="auto"/>
        <w:ind w:firstLine="800" w:firstLineChars="200"/>
        <w:rPr>
          <w:rFonts w:asciiTheme="minorEastAsia" w:hAnsiTheme="minorEastAsia" w:eastAsiaTheme="minorEastAsia"/>
          <w:sz w:val="40"/>
        </w:rPr>
      </w:pPr>
      <w:r>
        <w:rPr>
          <w:rFonts w:hint="eastAsia" w:asciiTheme="minorEastAsia" w:hAnsiTheme="minorEastAsia" w:eastAsiaTheme="minorEastAsia"/>
          <w:sz w:val="40"/>
        </w:rPr>
        <w:t>学生学号:</w:t>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 xml:space="preserve"> </w:t>
      </w:r>
      <w:r>
        <w:rPr>
          <w:rFonts w:asciiTheme="minorEastAsia" w:hAnsiTheme="minorEastAsia" w:eastAsiaTheme="minorEastAsia"/>
          <w:sz w:val="40"/>
          <w:u w:val="single"/>
        </w:rPr>
        <w:t xml:space="preserve">   </w:t>
      </w:r>
      <w:r>
        <w:rPr>
          <w:rFonts w:hint="eastAsia" w:asciiTheme="minorEastAsia" w:hAnsiTheme="minorEastAsia" w:eastAsiaTheme="minorEastAsia"/>
          <w:sz w:val="40"/>
          <w:u w:val="single"/>
        </w:rPr>
        <w:t xml:space="preserve">           </w:t>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p>
    <w:p w14:paraId="6E42C344">
      <w:pPr>
        <w:spacing w:line="600" w:lineRule="auto"/>
        <w:ind w:firstLine="800" w:firstLineChars="200"/>
        <w:rPr>
          <w:rFonts w:asciiTheme="minorEastAsia" w:hAnsiTheme="minorEastAsia" w:eastAsiaTheme="minorEastAsia"/>
          <w:sz w:val="40"/>
          <w:u w:val="single"/>
        </w:rPr>
      </w:pPr>
      <w:r>
        <w:rPr>
          <w:rFonts w:hint="eastAsia" w:asciiTheme="minorEastAsia" w:hAnsiTheme="minorEastAsia" w:eastAsiaTheme="minorEastAsia"/>
          <w:sz w:val="40"/>
        </w:rPr>
        <w:t>指导教师:</w:t>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 xml:space="preserve"> </w:t>
      </w:r>
      <w:r>
        <w:rPr>
          <w:rFonts w:asciiTheme="minorEastAsia" w:hAnsiTheme="minorEastAsia" w:eastAsiaTheme="minorEastAsia"/>
          <w:sz w:val="40"/>
          <w:u w:val="single"/>
        </w:rPr>
        <w:t xml:space="preserve">   </w:t>
      </w:r>
      <w:r>
        <w:rPr>
          <w:rFonts w:hint="eastAsia" w:asciiTheme="minorEastAsia" w:hAnsiTheme="minorEastAsia" w:eastAsiaTheme="minorEastAsia"/>
          <w:sz w:val="40"/>
          <w:u w:val="single"/>
        </w:rPr>
        <w:t xml:space="preserve">           </w:t>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p>
    <w:p w14:paraId="1249F3AE">
      <w:pPr>
        <w:spacing w:line="600" w:lineRule="auto"/>
        <w:ind w:firstLine="800" w:firstLineChars="200"/>
        <w:rPr>
          <w:rFonts w:asciiTheme="minorEastAsia" w:hAnsiTheme="minorEastAsia" w:eastAsiaTheme="minorEastAsia"/>
          <w:sz w:val="40"/>
          <w:u w:val="single"/>
        </w:rPr>
      </w:pPr>
      <w:r>
        <w:rPr>
          <w:rFonts w:hint="eastAsia" w:asciiTheme="minorEastAsia" w:hAnsiTheme="minorEastAsia" w:eastAsiaTheme="minorEastAsia"/>
          <w:sz w:val="40"/>
        </w:rPr>
        <w:t>第二导师:</w:t>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 xml:space="preserve">   </w:t>
      </w:r>
      <w:r>
        <w:rPr>
          <w:rFonts w:asciiTheme="minorEastAsia" w:hAnsiTheme="minorEastAsia" w:eastAsiaTheme="minorEastAsia"/>
          <w:sz w:val="40"/>
          <w:u w:val="single"/>
        </w:rPr>
        <w:t xml:space="preserve">  </w:t>
      </w:r>
      <w:r>
        <w:rPr>
          <w:rFonts w:hint="eastAsia" w:asciiTheme="minorEastAsia" w:hAnsiTheme="minorEastAsia" w:eastAsiaTheme="minorEastAsia"/>
          <w:sz w:val="40"/>
          <w:u w:val="single"/>
        </w:rPr>
        <w:t>（选填）</w:t>
      </w:r>
      <w:r>
        <w:rPr>
          <w:rFonts w:asciiTheme="minorEastAsia" w:hAnsiTheme="minorEastAsia" w:eastAsiaTheme="minorEastAsia"/>
          <w:sz w:val="40"/>
          <w:u w:val="single"/>
        </w:rPr>
        <w:t xml:space="preserve">        </w:t>
      </w:r>
      <w:r>
        <w:rPr>
          <w:rFonts w:hint="eastAsia" w:asciiTheme="minorEastAsia" w:hAnsiTheme="minorEastAsia" w:eastAsiaTheme="minorEastAsia"/>
          <w:sz w:val="40"/>
          <w:u w:val="single"/>
        </w:rPr>
        <w:t xml:space="preserve"> </w:t>
      </w:r>
      <w:r>
        <w:rPr>
          <w:rFonts w:asciiTheme="minorEastAsia" w:hAnsiTheme="minorEastAsia" w:eastAsiaTheme="minorEastAsia"/>
          <w:sz w:val="40"/>
          <w:u w:val="single"/>
        </w:rPr>
        <w:t xml:space="preserve">  </w:t>
      </w:r>
      <w:r>
        <w:rPr>
          <w:rFonts w:hint="eastAsia" w:asciiTheme="minorEastAsia" w:hAnsiTheme="minorEastAsia" w:eastAsiaTheme="minorEastAsia"/>
          <w:sz w:val="40"/>
          <w:u w:val="single"/>
        </w:rPr>
        <w:t xml:space="preserve"> </w:t>
      </w:r>
    </w:p>
    <w:p w14:paraId="3A1603F2">
      <w:pPr>
        <w:spacing w:line="600" w:lineRule="auto"/>
        <w:ind w:firstLine="800" w:firstLineChars="200"/>
        <w:rPr>
          <w:rFonts w:asciiTheme="minorEastAsia" w:hAnsiTheme="minorEastAsia" w:eastAsiaTheme="minorEastAsia"/>
          <w:sz w:val="40"/>
          <w:u w:val="single"/>
        </w:rPr>
      </w:pPr>
      <w:r>
        <w:rPr>
          <w:rFonts w:hint="eastAsia" w:asciiTheme="minorEastAsia" w:hAnsiTheme="minorEastAsia" w:eastAsiaTheme="minorEastAsia"/>
          <w:sz w:val="40"/>
        </w:rPr>
        <w:t>所在院系:</w:t>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 xml:space="preserve"> </w:t>
      </w:r>
      <w:r>
        <w:rPr>
          <w:rFonts w:asciiTheme="minorEastAsia" w:hAnsiTheme="minorEastAsia" w:eastAsiaTheme="minorEastAsia"/>
          <w:sz w:val="40"/>
          <w:u w:val="single"/>
        </w:rPr>
        <w:t xml:space="preserve"> </w:t>
      </w:r>
      <w:ins w:id="0" w:author="杜杰" w:date="2025-10-09T16:13:15Z">
        <w:r>
          <w:rPr>
            <w:rFonts w:hint="eastAsia" w:asciiTheme="minorEastAsia" w:hAnsiTheme="minorEastAsia" w:eastAsiaTheme="minorEastAsia"/>
            <w:sz w:val="40"/>
            <w:u w:val="single"/>
            <w:lang w:val="en-US" w:eastAsia="zh-CN"/>
          </w:rPr>
          <w:t xml:space="preserve"> </w:t>
        </w:r>
      </w:ins>
      <w:ins w:id="1" w:author="杜杰" w:date="2025-10-09T16:12:28Z">
        <w:r>
          <w:rPr>
            <w:rFonts w:hint="eastAsia" w:asciiTheme="minorEastAsia" w:hAnsiTheme="minorEastAsia" w:eastAsiaTheme="minorEastAsia"/>
            <w:sz w:val="40"/>
            <w:u w:val="single"/>
            <w:lang w:val="en-US" w:eastAsia="zh-CN"/>
          </w:rPr>
          <w:t>附属</w:t>
        </w:r>
      </w:ins>
      <w:ins w:id="2" w:author="杜杰" w:date="2025-10-09T16:12:29Z">
        <w:r>
          <w:rPr>
            <w:rFonts w:hint="eastAsia" w:asciiTheme="minorEastAsia" w:hAnsiTheme="minorEastAsia" w:eastAsiaTheme="minorEastAsia"/>
            <w:sz w:val="40"/>
            <w:u w:val="single"/>
            <w:lang w:val="en-US" w:eastAsia="zh-CN"/>
          </w:rPr>
          <w:t>第一</w:t>
        </w:r>
      </w:ins>
      <w:ins w:id="3" w:author="杜杰" w:date="2025-10-09T16:12:30Z">
        <w:r>
          <w:rPr>
            <w:rFonts w:hint="eastAsia" w:asciiTheme="minorEastAsia" w:hAnsiTheme="minorEastAsia" w:eastAsiaTheme="minorEastAsia"/>
            <w:sz w:val="40"/>
            <w:u w:val="single"/>
            <w:lang w:val="en-US" w:eastAsia="zh-CN"/>
          </w:rPr>
          <w:t>医院</w:t>
        </w:r>
      </w:ins>
      <w:r>
        <w:rPr>
          <w:rFonts w:hint="eastAsia" w:asciiTheme="minorEastAsia" w:hAnsiTheme="minorEastAsia" w:eastAsiaTheme="minorEastAsia"/>
          <w:sz w:val="40"/>
          <w:u w:val="single"/>
        </w:rPr>
        <w:t xml:space="preserve"> </w:t>
      </w:r>
      <w:ins w:id="4" w:author="杜杰" w:date="2025-10-09T16:13:11Z">
        <w:r>
          <w:rPr>
            <w:rFonts w:hint="eastAsia" w:asciiTheme="minorEastAsia" w:hAnsiTheme="minorEastAsia" w:eastAsiaTheme="minorEastAsia"/>
            <w:sz w:val="40"/>
            <w:u w:val="single"/>
            <w:lang w:val="en-US" w:eastAsia="zh-CN"/>
          </w:rPr>
          <w:t xml:space="preserve"> </w:t>
        </w:r>
      </w:ins>
      <w:ins w:id="5" w:author="杜杰" w:date="2025-10-09T16:13:12Z">
        <w:r>
          <w:rPr>
            <w:rFonts w:hint="eastAsia" w:asciiTheme="minorEastAsia" w:hAnsiTheme="minorEastAsia" w:eastAsiaTheme="minorEastAsia"/>
            <w:sz w:val="40"/>
            <w:u w:val="single"/>
            <w:lang w:val="en-US" w:eastAsia="zh-CN"/>
          </w:rPr>
          <w:t xml:space="preserve"> </w:t>
        </w:r>
      </w:ins>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p>
    <w:p w14:paraId="79A23B6B">
      <w:pPr>
        <w:spacing w:line="600" w:lineRule="auto"/>
        <w:ind w:firstLine="800" w:firstLineChars="200"/>
        <w:rPr>
          <w:rFonts w:asciiTheme="minorEastAsia" w:hAnsiTheme="minorEastAsia" w:eastAsiaTheme="minorEastAsia"/>
          <w:sz w:val="40"/>
          <w:u w:val="single"/>
        </w:rPr>
      </w:pPr>
      <w:r>
        <w:rPr>
          <w:rFonts w:hint="eastAsia" w:asciiTheme="minorEastAsia" w:hAnsiTheme="minorEastAsia" w:eastAsiaTheme="minorEastAsia"/>
          <w:sz w:val="40"/>
        </w:rPr>
        <w:t>学科专业:</w:t>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 xml:space="preserve"> </w:t>
      </w:r>
      <w:r>
        <w:rPr>
          <w:rFonts w:asciiTheme="minorEastAsia" w:hAnsiTheme="minorEastAsia" w:eastAsiaTheme="minorEastAsia"/>
          <w:sz w:val="40"/>
          <w:u w:val="single"/>
        </w:rPr>
        <w:t xml:space="preserve">    </w:t>
      </w:r>
      <w:r>
        <w:rPr>
          <w:rFonts w:hint="eastAsia" w:asciiTheme="minorEastAsia" w:hAnsiTheme="minorEastAsia" w:eastAsiaTheme="minorEastAsia"/>
          <w:sz w:val="40"/>
          <w:u w:val="single"/>
        </w:rPr>
        <w:t xml:space="preserve">  </w:t>
      </w:r>
      <w:ins w:id="6" w:author="杜杰" w:date="2025-10-09T16:14:01Z">
        <w:r>
          <w:rPr>
            <w:rFonts w:hint="eastAsia" w:asciiTheme="minorEastAsia" w:hAnsiTheme="minorEastAsia" w:eastAsiaTheme="minorEastAsia"/>
            <w:sz w:val="40"/>
            <w:u w:val="single"/>
            <w:lang w:val="en-US" w:eastAsia="zh-CN"/>
          </w:rPr>
          <w:t>临床</w:t>
        </w:r>
      </w:ins>
      <w:ins w:id="7" w:author="杜杰" w:date="2025-10-09T16:14:03Z">
        <w:r>
          <w:rPr>
            <w:rFonts w:hint="eastAsia" w:asciiTheme="minorEastAsia" w:hAnsiTheme="minorEastAsia" w:eastAsiaTheme="minorEastAsia"/>
            <w:sz w:val="40"/>
            <w:u w:val="single"/>
            <w:lang w:val="en-US" w:eastAsia="zh-CN"/>
          </w:rPr>
          <w:t>医学</w:t>
        </w:r>
      </w:ins>
      <w:del w:id="8" w:author="杜杰" w:date="2025-10-09T16:14:05Z">
        <w:r>
          <w:rPr>
            <w:rFonts w:hint="eastAsia" w:asciiTheme="minorEastAsia" w:hAnsiTheme="minorEastAsia" w:eastAsiaTheme="minorEastAsia"/>
            <w:sz w:val="40"/>
            <w:u w:val="single"/>
          </w:rPr>
          <w:delText xml:space="preserve">  </w:delText>
        </w:r>
      </w:del>
      <w:del w:id="9" w:author="杜杰" w:date="2025-10-09T16:14:05Z">
        <w:r>
          <w:rPr>
            <w:rFonts w:asciiTheme="minorEastAsia" w:hAnsiTheme="minorEastAsia" w:eastAsiaTheme="minorEastAsia"/>
            <w:sz w:val="40"/>
            <w:u w:val="single"/>
          </w:rPr>
          <w:delText xml:space="preserve"> </w:delText>
        </w:r>
      </w:del>
      <w:del w:id="10" w:author="杜杰" w:date="2025-10-09T16:14:05Z">
        <w:r>
          <w:rPr>
            <w:rFonts w:hint="eastAsia" w:asciiTheme="minorEastAsia" w:hAnsiTheme="minorEastAsia" w:eastAsiaTheme="minorEastAsia"/>
            <w:sz w:val="40"/>
            <w:u w:val="single"/>
          </w:rPr>
          <w:delText xml:space="preserve">    </w:delText>
        </w:r>
      </w:del>
      <w:r>
        <w:rPr>
          <w:rFonts w:hint="eastAsia" w:asciiTheme="minorEastAsia" w:hAnsiTheme="minorEastAsia" w:eastAsiaTheme="minorEastAsia"/>
          <w:sz w:val="40"/>
          <w:u w:val="single"/>
        </w:rPr>
        <w:t xml:space="preserve">   </w:t>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asciiTheme="minorEastAsia" w:hAnsiTheme="minorEastAsia" w:eastAsiaTheme="minorEastAsia"/>
          <w:sz w:val="40"/>
          <w:u w:val="single"/>
        </w:rPr>
        <w:t xml:space="preserve">   </w:t>
      </w:r>
      <w:r>
        <w:rPr>
          <w:rFonts w:hint="eastAsia" w:asciiTheme="minorEastAsia" w:hAnsiTheme="minorEastAsia" w:eastAsiaTheme="minorEastAsia"/>
          <w:sz w:val="40"/>
          <w:u w:val="single"/>
        </w:rPr>
        <w:tab/>
      </w:r>
    </w:p>
    <w:p w14:paraId="5FCE7646">
      <w:pPr>
        <w:spacing w:line="600" w:lineRule="auto"/>
        <w:ind w:firstLine="800" w:firstLineChars="200"/>
        <w:rPr>
          <w:rFonts w:asciiTheme="minorEastAsia" w:hAnsiTheme="minorEastAsia" w:eastAsiaTheme="minorEastAsia"/>
          <w:sz w:val="40"/>
          <w:u w:val="single"/>
        </w:rPr>
      </w:pPr>
      <w:r>
        <w:rPr>
          <w:rFonts w:hint="eastAsia" w:asciiTheme="minorEastAsia" w:hAnsiTheme="minorEastAsia" w:eastAsiaTheme="minorEastAsia"/>
          <w:sz w:val="40"/>
        </w:rPr>
        <w:t>研究方向:</w:t>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 xml:space="preserve">     </w:t>
      </w:r>
      <w:r>
        <w:rPr>
          <w:rFonts w:asciiTheme="minorEastAsia" w:hAnsiTheme="minorEastAsia" w:eastAsiaTheme="minorEastAsia"/>
          <w:sz w:val="40"/>
          <w:u w:val="single"/>
        </w:rPr>
        <w:t xml:space="preserve">   </w:t>
      </w:r>
      <w:r>
        <w:rPr>
          <w:rFonts w:hint="eastAsia" w:asciiTheme="minorEastAsia" w:hAnsiTheme="minorEastAsia" w:eastAsiaTheme="minorEastAsia"/>
          <w:sz w:val="40"/>
          <w:u w:val="single"/>
        </w:rPr>
        <w:t xml:space="preserve">       </w:t>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p>
    <w:p w14:paraId="0E9C45C2">
      <w:pPr>
        <w:spacing w:line="600" w:lineRule="auto"/>
        <w:ind w:firstLine="800" w:firstLineChars="200"/>
        <w:rPr>
          <w:rFonts w:asciiTheme="minorEastAsia" w:hAnsiTheme="minorEastAsia" w:eastAsiaTheme="minorEastAsia"/>
          <w:sz w:val="40"/>
          <w:u w:val="single"/>
        </w:rPr>
      </w:pPr>
      <w:r>
        <w:rPr>
          <w:rFonts w:hint="eastAsia" w:asciiTheme="minorEastAsia" w:hAnsiTheme="minorEastAsia" w:eastAsiaTheme="minorEastAsia"/>
          <w:sz w:val="40"/>
        </w:rPr>
        <w:t>填表日期:</w:t>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 xml:space="preserve">    </w:t>
      </w:r>
      <w:r>
        <w:rPr>
          <w:rFonts w:asciiTheme="minorEastAsia" w:hAnsiTheme="minorEastAsia" w:eastAsiaTheme="minorEastAsia"/>
          <w:sz w:val="40"/>
          <w:u w:val="single"/>
        </w:rPr>
        <w:t xml:space="preserve">   </w:t>
      </w:r>
      <w:r>
        <w:rPr>
          <w:rFonts w:hint="eastAsia" w:asciiTheme="minorEastAsia" w:hAnsiTheme="minorEastAsia" w:eastAsiaTheme="minorEastAsia"/>
          <w:sz w:val="40"/>
          <w:u w:val="single"/>
        </w:rPr>
        <w:t xml:space="preserve">        </w:t>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r>
        <w:rPr>
          <w:rFonts w:hint="eastAsia" w:asciiTheme="minorEastAsia" w:hAnsiTheme="minorEastAsia" w:eastAsiaTheme="minorEastAsia"/>
          <w:sz w:val="40"/>
          <w:u w:val="single"/>
        </w:rPr>
        <w:tab/>
      </w:r>
    </w:p>
    <w:p w14:paraId="1C2CCD4A">
      <w:pPr>
        <w:ind w:left="2160" w:hanging="2160"/>
        <w:jc w:val="center"/>
        <w:rPr>
          <w:rFonts w:ascii="Calibri" w:hAnsi="Calibri"/>
          <w:b/>
          <w:bCs/>
          <w:sz w:val="36"/>
          <w:u w:val="single"/>
        </w:rPr>
      </w:pPr>
    </w:p>
    <w:p w14:paraId="7DCC50FE">
      <w:pPr>
        <w:ind w:left="2160" w:hanging="2160"/>
        <w:jc w:val="center"/>
        <w:rPr>
          <w:rFonts w:ascii="Calibri" w:hAnsi="Calibri"/>
          <w:b/>
          <w:bCs/>
          <w:sz w:val="36"/>
          <w:u w:val="single"/>
        </w:rPr>
      </w:pPr>
    </w:p>
    <w:p w14:paraId="224C1A8F">
      <w:pPr>
        <w:ind w:left="2168" w:hanging="2168"/>
        <w:jc w:val="center"/>
        <w:rPr>
          <w:rFonts w:ascii="楷体_GB2312" w:hAnsi="Calibri" w:eastAsia="楷体_GB2312"/>
          <w:b/>
          <w:bCs/>
          <w:sz w:val="36"/>
          <w:u w:val="single"/>
        </w:rPr>
      </w:pPr>
    </w:p>
    <w:p w14:paraId="5CA3A435">
      <w:pPr>
        <w:ind w:left="1807" w:hanging="1807"/>
        <w:jc w:val="center"/>
        <w:rPr>
          <w:rFonts w:ascii="楷体_GB2312" w:eastAsia="楷体_GB2312"/>
          <w:b/>
          <w:sz w:val="30"/>
          <w:szCs w:val="30"/>
        </w:rPr>
      </w:pPr>
      <w:r>
        <w:rPr>
          <w:rFonts w:hint="eastAsia" w:ascii="楷体_GB2312" w:eastAsia="楷体_GB2312"/>
          <w:b/>
          <w:sz w:val="30"/>
          <w:szCs w:val="30"/>
        </w:rPr>
        <w:t>中国科学技术大学研究生院培养处</w:t>
      </w:r>
    </w:p>
    <w:p w14:paraId="0CDF714E">
      <w:pPr>
        <w:ind w:left="1807" w:hanging="1807"/>
        <w:jc w:val="center"/>
        <w:rPr>
          <w:rFonts w:ascii="楷体_GB2312" w:eastAsia="楷体_GB2312"/>
          <w:b/>
          <w:sz w:val="30"/>
          <w:szCs w:val="30"/>
        </w:rPr>
      </w:pPr>
      <w:r>
        <w:rPr>
          <w:rFonts w:hint="eastAsia" w:ascii="楷体_GB2312" w:eastAsia="楷体_GB2312"/>
          <w:b/>
          <w:sz w:val="30"/>
          <w:szCs w:val="30"/>
        </w:rPr>
        <w:t>二零二五年</w:t>
      </w:r>
      <w:r>
        <w:rPr>
          <w:rFonts w:hint="eastAsia" w:ascii="楷体_GB2312" w:eastAsia="楷体_GB2312"/>
          <w:b/>
          <w:sz w:val="30"/>
          <w:szCs w:val="30"/>
          <w:lang w:val="en-US" w:eastAsia="zh-CN"/>
        </w:rPr>
        <w:t>三</w:t>
      </w:r>
      <w:r>
        <w:rPr>
          <w:rFonts w:hint="eastAsia" w:ascii="楷体_GB2312" w:eastAsia="楷体_GB2312"/>
          <w:b/>
          <w:sz w:val="30"/>
          <w:szCs w:val="30"/>
        </w:rPr>
        <w:t>月  制表</w:t>
      </w:r>
    </w:p>
    <w:p w14:paraId="730A6DF6">
      <w:pPr>
        <w:ind w:left="2650" w:right="884" w:hanging="2650"/>
        <w:rPr>
          <w:rFonts w:ascii="宋体" w:hAnsi="宋体" w:eastAsia="宋体" w:cs="Times New Roman"/>
          <w:b/>
          <w:bCs/>
          <w:sz w:val="44"/>
          <w:szCs w:val="24"/>
        </w:rPr>
      </w:pPr>
    </w:p>
    <w:p w14:paraId="72297225">
      <w:pPr>
        <w:ind w:left="2650" w:right="884" w:hanging="2650"/>
        <w:jc w:val="center"/>
        <w:rPr>
          <w:rFonts w:ascii="宋体" w:hAnsi="宋体" w:eastAsia="宋体" w:cs="Times New Roman"/>
          <w:b/>
          <w:bCs/>
          <w:sz w:val="44"/>
          <w:szCs w:val="24"/>
        </w:rPr>
      </w:pPr>
      <w:r>
        <w:rPr>
          <w:rFonts w:hint="eastAsia" w:ascii="宋体" w:hAnsi="宋体" w:eastAsia="宋体" w:cs="Times New Roman"/>
          <w:b/>
          <w:bCs/>
          <w:sz w:val="44"/>
          <w:szCs w:val="24"/>
        </w:rPr>
        <w:t>说</w:t>
      </w:r>
      <w:r>
        <w:rPr>
          <w:rFonts w:ascii="宋体" w:hAnsi="宋体" w:eastAsia="宋体" w:cs="Times New Roman"/>
          <w:b/>
          <w:bCs/>
          <w:sz w:val="44"/>
          <w:szCs w:val="24"/>
        </w:rPr>
        <w:t xml:space="preserve">   </w:t>
      </w:r>
      <w:r>
        <w:rPr>
          <w:rFonts w:hint="eastAsia" w:ascii="宋体" w:hAnsi="宋体" w:eastAsia="宋体" w:cs="Times New Roman"/>
          <w:b/>
          <w:bCs/>
          <w:sz w:val="44"/>
          <w:szCs w:val="24"/>
        </w:rPr>
        <w:t>明</w:t>
      </w:r>
    </w:p>
    <w:p w14:paraId="3B0CF857">
      <w:pPr>
        <w:ind w:left="2650" w:hanging="2650"/>
        <w:rPr>
          <w:rFonts w:ascii="宋体" w:hAnsi="宋体" w:eastAsia="宋体" w:cs="Times New Roman"/>
          <w:b/>
          <w:bCs/>
          <w:sz w:val="44"/>
          <w:szCs w:val="24"/>
        </w:rPr>
      </w:pPr>
    </w:p>
    <w:p w14:paraId="7BA00807">
      <w:pPr>
        <w:numPr>
          <w:ilvl w:val="0"/>
          <w:numId w:val="1"/>
        </w:numPr>
        <w:spacing w:line="360" w:lineRule="auto"/>
        <w:ind w:firstLine="720" w:firstLineChars="200"/>
        <w:rPr>
          <w:rFonts w:ascii="华文楷体" w:hAnsi="华文楷体" w:eastAsia="华文楷体" w:cs="Times New Roman"/>
          <w:sz w:val="36"/>
          <w:szCs w:val="24"/>
        </w:rPr>
      </w:pPr>
      <w:r>
        <w:rPr>
          <w:rFonts w:hint="eastAsia" w:ascii="华文楷体" w:hAnsi="华文楷体" w:eastAsia="华文楷体" w:cs="Times New Roman"/>
          <w:sz w:val="36"/>
          <w:szCs w:val="24"/>
        </w:rPr>
        <w:t>抓好研究生学位论文中期考核工作是保证学位论文质量的一个重要环节。为加强对研究生培养的过程管理，规范研究生学位论文的中期进展报告，特印发此表。</w:t>
      </w:r>
    </w:p>
    <w:p w14:paraId="4561005C">
      <w:pPr>
        <w:numPr>
          <w:ilvl w:val="0"/>
          <w:numId w:val="1"/>
        </w:numPr>
        <w:spacing w:line="360" w:lineRule="auto"/>
        <w:ind w:firstLine="720" w:firstLineChars="200"/>
        <w:rPr>
          <w:rFonts w:ascii="华文楷体" w:hAnsi="华文楷体" w:eastAsia="华文楷体" w:cs="Times New Roman"/>
          <w:sz w:val="36"/>
          <w:szCs w:val="24"/>
        </w:rPr>
      </w:pPr>
      <w:r>
        <w:rPr>
          <w:rFonts w:hint="eastAsia" w:ascii="华文楷体" w:hAnsi="华文楷体" w:eastAsia="华文楷体" w:cs="Times New Roman"/>
          <w:sz w:val="36"/>
          <w:szCs w:val="24"/>
        </w:rPr>
        <w:t>研究生需在学科点内报告，听取意见，进行论文中期考核。</w:t>
      </w:r>
    </w:p>
    <w:p w14:paraId="3557A12A">
      <w:pPr>
        <w:numPr>
          <w:ilvl w:val="0"/>
          <w:numId w:val="1"/>
        </w:numPr>
        <w:spacing w:line="360" w:lineRule="auto"/>
        <w:ind w:firstLine="720" w:firstLineChars="200"/>
        <w:rPr>
          <w:rFonts w:ascii="华文楷体" w:hAnsi="华文楷体" w:eastAsia="华文楷体" w:cs="Times New Roman"/>
          <w:sz w:val="36"/>
          <w:szCs w:val="24"/>
        </w:rPr>
      </w:pPr>
      <w:r>
        <w:rPr>
          <w:rFonts w:hint="eastAsia" w:ascii="华文楷体" w:hAnsi="华文楷体" w:eastAsia="华文楷体"/>
          <w:sz w:val="36"/>
        </w:rPr>
        <w:t>此表在</w:t>
      </w:r>
      <w:r>
        <w:rPr>
          <w:rFonts w:hint="eastAsia" w:ascii="华文楷体" w:hAnsi="华文楷体" w:eastAsia="华文楷体" w:cs="Times New Roman"/>
          <w:sz w:val="36"/>
          <w:szCs w:val="24"/>
        </w:rPr>
        <w:t>研究生论文中期考核通过后</w:t>
      </w:r>
      <w:r>
        <w:rPr>
          <w:rFonts w:hint="eastAsia" w:ascii="华文楷体" w:hAnsi="华文楷体" w:eastAsia="华文楷体"/>
          <w:sz w:val="36"/>
        </w:rPr>
        <w:t>经导师签字后，交培养单位研究生教学管理办公室存档。</w:t>
      </w:r>
    </w:p>
    <w:p w14:paraId="7DCE96A1">
      <w:pPr>
        <w:ind w:left="1260" w:hanging="1260"/>
        <w:rPr>
          <w:rFonts w:ascii="Times New Roman" w:hAnsi="Times New Roman" w:eastAsia="宋体" w:cs="Times New Roman"/>
          <w:szCs w:val="24"/>
        </w:rPr>
      </w:pPr>
    </w:p>
    <w:p w14:paraId="79759E8A">
      <w:pPr>
        <w:ind w:left="1260" w:hanging="1260"/>
        <w:rPr>
          <w:rFonts w:ascii="Times New Roman" w:hAnsi="Times New Roman" w:eastAsia="宋体" w:cs="Times New Roman"/>
          <w:szCs w:val="24"/>
        </w:rPr>
      </w:pPr>
    </w:p>
    <w:p w14:paraId="304FFE4F">
      <w:pPr>
        <w:ind w:left="1260" w:hanging="1260"/>
        <w:rPr>
          <w:rFonts w:ascii="Times New Roman" w:hAnsi="Times New Roman" w:eastAsia="宋体" w:cs="Times New Roman"/>
          <w:szCs w:val="24"/>
        </w:rPr>
      </w:pPr>
    </w:p>
    <w:p w14:paraId="07DBDF04">
      <w:pPr>
        <w:ind w:left="1260" w:hanging="1260"/>
        <w:rPr>
          <w:rFonts w:ascii="Times New Roman" w:hAnsi="Times New Roman" w:eastAsia="宋体" w:cs="Times New Roman"/>
          <w:szCs w:val="24"/>
        </w:rPr>
      </w:pPr>
    </w:p>
    <w:p w14:paraId="1907466A">
      <w:pPr>
        <w:ind w:left="1260" w:hanging="1260"/>
        <w:rPr>
          <w:rFonts w:ascii="Times New Roman" w:hAnsi="Times New Roman" w:eastAsia="宋体" w:cs="Times New Roman"/>
          <w:szCs w:val="24"/>
        </w:rPr>
      </w:pPr>
    </w:p>
    <w:p w14:paraId="47251F8F">
      <w:pPr>
        <w:ind w:left="1260" w:hanging="1260"/>
        <w:rPr>
          <w:rFonts w:ascii="Times New Roman" w:hAnsi="Times New Roman" w:eastAsia="宋体" w:cs="Times New Roman"/>
          <w:szCs w:val="24"/>
        </w:rPr>
      </w:pPr>
    </w:p>
    <w:p w14:paraId="76387CA0">
      <w:pPr>
        <w:ind w:left="1260" w:hanging="1260"/>
        <w:rPr>
          <w:rFonts w:ascii="Times New Roman" w:hAnsi="Times New Roman" w:eastAsia="宋体" w:cs="Times New Roman"/>
          <w:szCs w:val="24"/>
        </w:rPr>
      </w:pPr>
    </w:p>
    <w:p w14:paraId="7011F17F">
      <w:pPr>
        <w:ind w:left="1260" w:hanging="1260"/>
        <w:rPr>
          <w:rFonts w:ascii="Times New Roman" w:hAnsi="Times New Roman" w:eastAsia="宋体" w:cs="Times New Roman"/>
          <w:szCs w:val="24"/>
        </w:rPr>
      </w:pPr>
    </w:p>
    <w:p w14:paraId="7B6A7A36">
      <w:pPr>
        <w:ind w:left="1260" w:hanging="1260"/>
        <w:rPr>
          <w:rFonts w:ascii="Times New Roman" w:hAnsi="Times New Roman" w:eastAsia="宋体" w:cs="Times New Roman"/>
          <w:szCs w:val="24"/>
        </w:rPr>
      </w:pPr>
    </w:p>
    <w:p w14:paraId="3EDF6B2B">
      <w:pPr>
        <w:ind w:left="1260" w:hanging="1260"/>
        <w:rPr>
          <w:rFonts w:ascii="Times New Roman" w:hAnsi="Times New Roman" w:eastAsia="宋体" w:cs="Times New Roman"/>
          <w:szCs w:val="24"/>
        </w:rPr>
      </w:pPr>
    </w:p>
    <w:p w14:paraId="1C1F2CB6">
      <w:pPr>
        <w:ind w:left="1260" w:hanging="1260"/>
        <w:rPr>
          <w:rFonts w:ascii="Times New Roman" w:hAnsi="Times New Roman" w:eastAsia="宋体" w:cs="Times New Roman"/>
          <w:szCs w:val="24"/>
        </w:rPr>
      </w:pPr>
    </w:p>
    <w:p w14:paraId="7302FEA8">
      <w:pPr>
        <w:ind w:left="1260" w:hanging="1260"/>
        <w:rPr>
          <w:rFonts w:ascii="Times New Roman" w:hAnsi="Times New Roman" w:eastAsia="宋体" w:cs="Times New Roman"/>
          <w:szCs w:val="24"/>
        </w:rPr>
      </w:pPr>
    </w:p>
    <w:p w14:paraId="54F06A3E">
      <w:pPr>
        <w:ind w:left="1260" w:hanging="1260"/>
        <w:rPr>
          <w:rFonts w:ascii="Times New Roman" w:hAnsi="Times New Roman" w:eastAsia="宋体" w:cs="Times New Roman"/>
          <w:szCs w:val="24"/>
        </w:rPr>
      </w:pPr>
    </w:p>
    <w:p w14:paraId="2628A611">
      <w:pPr>
        <w:ind w:left="1260" w:hanging="1260"/>
        <w:rPr>
          <w:rFonts w:ascii="Times New Roman" w:hAnsi="Times New Roman" w:eastAsia="宋体" w:cs="Times New Roman"/>
          <w:szCs w:val="24"/>
        </w:rPr>
      </w:pPr>
    </w:p>
    <w:p w14:paraId="00778FFA">
      <w:pPr>
        <w:ind w:left="1260" w:hanging="1260"/>
        <w:rPr>
          <w:rFonts w:ascii="Times New Roman" w:hAnsi="Times New Roman" w:eastAsia="宋体" w:cs="Times New Roman"/>
          <w:szCs w:val="24"/>
        </w:rPr>
      </w:pPr>
    </w:p>
    <w:p w14:paraId="05DB2D56">
      <w:pPr>
        <w:ind w:left="1260" w:hanging="1260"/>
        <w:rPr>
          <w:rFonts w:ascii="Times New Roman" w:hAnsi="Times New Roman" w:eastAsia="宋体" w:cs="Times New Roman"/>
          <w:szCs w:val="24"/>
        </w:rPr>
      </w:pPr>
    </w:p>
    <w:p w14:paraId="4466E29B">
      <w:pPr>
        <w:ind w:left="1260" w:hanging="1260"/>
        <w:rPr>
          <w:rFonts w:ascii="Times New Roman" w:hAnsi="Times New Roman" w:eastAsia="宋体" w:cs="Times New Roman"/>
          <w:szCs w:val="24"/>
        </w:rPr>
      </w:pPr>
    </w:p>
    <w:p w14:paraId="3A1039A5">
      <w:pPr>
        <w:ind w:left="1920" w:hanging="1920"/>
        <w:rPr>
          <w:bCs/>
          <w:sz w:val="32"/>
        </w:rPr>
      </w:pPr>
    </w:p>
    <w:p w14:paraId="1B8047A9">
      <w:pPr>
        <w:ind w:left="1920" w:hanging="1920"/>
        <w:rPr>
          <w:bCs/>
          <w:sz w:val="32"/>
        </w:rPr>
      </w:pPr>
    </w:p>
    <w:p w14:paraId="3E3F8C8A">
      <w:pPr>
        <w:ind w:left="1800" w:hanging="1800"/>
        <w:rPr>
          <w:rFonts w:ascii="黑体" w:hAnsi="黑体" w:eastAsia="黑体"/>
          <w:bCs/>
          <w:sz w:val="30"/>
          <w:szCs w:val="30"/>
        </w:rPr>
        <w:sectPr>
          <w:pgSz w:w="11906" w:h="16838"/>
          <w:pgMar w:top="1191" w:right="1134" w:bottom="1191" w:left="1191" w:header="851" w:footer="992" w:gutter="0"/>
          <w:cols w:space="425" w:num="1"/>
          <w:docGrid w:type="lines" w:linePitch="312" w:charSpace="0"/>
        </w:sectPr>
      </w:pPr>
    </w:p>
    <w:p w14:paraId="6261258B">
      <w:pPr>
        <w:ind w:left="1920" w:hanging="1920"/>
        <w:rPr>
          <w:rFonts w:ascii="黑体" w:hAnsi="黑体" w:eastAsia="黑体" w:cs="黑体"/>
          <w:bCs/>
          <w:sz w:val="32"/>
        </w:rPr>
      </w:pPr>
      <w:r>
        <w:rPr>
          <w:rFonts w:hint="eastAsia" w:ascii="黑体" w:hAnsi="黑体" w:eastAsia="黑体" w:cs="黑体"/>
          <w:bCs/>
          <w:sz w:val="32"/>
        </w:rPr>
        <w:t>一、简况</w:t>
      </w:r>
    </w:p>
    <w:tbl>
      <w:tblPr>
        <w:tblStyle w:val="6"/>
        <w:tblW w:w="508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59"/>
        <w:gridCol w:w="461"/>
        <w:gridCol w:w="921"/>
        <w:gridCol w:w="33"/>
        <w:gridCol w:w="1691"/>
        <w:gridCol w:w="1522"/>
        <w:gridCol w:w="2237"/>
        <w:gridCol w:w="997"/>
        <w:gridCol w:w="1439"/>
      </w:tblGrid>
      <w:tr w14:paraId="4C14C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35" w:hRule="atLeast"/>
          <w:jc w:val="center"/>
        </w:trPr>
        <w:tc>
          <w:tcPr>
            <w:tcW w:w="235" w:type="pct"/>
            <w:vMerge w:val="restart"/>
            <w:textDirection w:val="tbRlV"/>
            <w:vAlign w:val="center"/>
          </w:tcPr>
          <w:p w14:paraId="43EA3477">
            <w:pPr>
              <w:ind w:left="1668" w:right="113" w:hanging="1668"/>
              <w:jc w:val="center"/>
              <w:rPr>
                <w:rFonts w:cs="等线"/>
                <w:b/>
              </w:rPr>
            </w:pPr>
            <w:r>
              <w:rPr>
                <w:rFonts w:hint="eastAsia" w:cs="等线"/>
                <w:b/>
                <w:spacing w:val="34"/>
                <w:kern w:val="0"/>
                <w:fitText w:val="1323" w:id="861087366"/>
              </w:rPr>
              <w:t>研究生简</w:t>
            </w:r>
            <w:r>
              <w:rPr>
                <w:rFonts w:hint="eastAsia" w:cs="等线"/>
                <w:b/>
                <w:spacing w:val="0"/>
                <w:kern w:val="0"/>
                <w:fitText w:val="1323" w:id="861087366"/>
              </w:rPr>
              <w:t>况</w:t>
            </w:r>
          </w:p>
        </w:tc>
        <w:tc>
          <w:tcPr>
            <w:tcW w:w="708" w:type="pct"/>
            <w:gridSpan w:val="2"/>
            <w:vAlign w:val="center"/>
          </w:tcPr>
          <w:p w14:paraId="0AEB9373">
            <w:pPr>
              <w:ind w:left="1260" w:hanging="1260"/>
              <w:jc w:val="center"/>
              <w:rPr>
                <w:rFonts w:asciiTheme="minorEastAsia" w:hAnsiTheme="minorEastAsia" w:eastAsiaTheme="minorEastAsia"/>
                <w:bCs/>
              </w:rPr>
            </w:pPr>
            <w:r>
              <w:rPr>
                <w:rFonts w:hint="eastAsia" w:asciiTheme="minorEastAsia" w:hAnsiTheme="minorEastAsia" w:eastAsiaTheme="minorEastAsia"/>
                <w:bCs/>
              </w:rPr>
              <w:t>姓   名</w:t>
            </w:r>
          </w:p>
        </w:tc>
        <w:tc>
          <w:tcPr>
            <w:tcW w:w="883" w:type="pct"/>
            <w:gridSpan w:val="2"/>
          </w:tcPr>
          <w:p w14:paraId="0A844A91">
            <w:pPr>
              <w:ind w:left="1260" w:hanging="1260"/>
              <w:jc w:val="center"/>
              <w:rPr>
                <w:rFonts w:asciiTheme="minorEastAsia" w:hAnsiTheme="minorEastAsia" w:eastAsiaTheme="minorEastAsia"/>
                <w:bCs/>
              </w:rPr>
            </w:pPr>
          </w:p>
        </w:tc>
        <w:tc>
          <w:tcPr>
            <w:tcW w:w="780" w:type="pct"/>
            <w:vAlign w:val="center"/>
          </w:tcPr>
          <w:p w14:paraId="102D6177">
            <w:pPr>
              <w:ind w:left="1260" w:hanging="1260"/>
              <w:jc w:val="center"/>
              <w:rPr>
                <w:rFonts w:asciiTheme="minorEastAsia" w:hAnsiTheme="minorEastAsia" w:eastAsiaTheme="minorEastAsia"/>
                <w:bCs/>
              </w:rPr>
            </w:pPr>
            <w:r>
              <w:rPr>
                <w:rFonts w:hint="eastAsia" w:asciiTheme="minorEastAsia" w:hAnsiTheme="minorEastAsia" w:eastAsiaTheme="minorEastAsia"/>
                <w:bCs/>
              </w:rPr>
              <w:t>学   号</w:t>
            </w:r>
          </w:p>
        </w:tc>
        <w:tc>
          <w:tcPr>
            <w:tcW w:w="1146" w:type="pct"/>
            <w:vAlign w:val="center"/>
          </w:tcPr>
          <w:p w14:paraId="3800BBF7">
            <w:pPr>
              <w:ind w:left="1260" w:hanging="1260"/>
              <w:jc w:val="center"/>
              <w:rPr>
                <w:rFonts w:asciiTheme="minorEastAsia" w:hAnsiTheme="minorEastAsia" w:eastAsiaTheme="minorEastAsia"/>
                <w:bCs/>
              </w:rPr>
            </w:pPr>
          </w:p>
        </w:tc>
        <w:tc>
          <w:tcPr>
            <w:tcW w:w="511" w:type="pct"/>
            <w:vAlign w:val="center"/>
          </w:tcPr>
          <w:p w14:paraId="0F37D33E">
            <w:pPr>
              <w:ind w:left="1260" w:hanging="1260"/>
              <w:jc w:val="center"/>
              <w:rPr>
                <w:rFonts w:asciiTheme="minorEastAsia" w:hAnsiTheme="minorEastAsia" w:eastAsiaTheme="minorEastAsia"/>
                <w:bCs/>
              </w:rPr>
            </w:pPr>
            <w:r>
              <w:rPr>
                <w:rFonts w:hint="eastAsia" w:asciiTheme="minorEastAsia" w:hAnsiTheme="minorEastAsia" w:eastAsiaTheme="minorEastAsia"/>
                <w:bCs/>
              </w:rPr>
              <w:t>性   别</w:t>
            </w:r>
          </w:p>
        </w:tc>
        <w:tc>
          <w:tcPr>
            <w:tcW w:w="737" w:type="pct"/>
            <w:vAlign w:val="center"/>
          </w:tcPr>
          <w:p w14:paraId="6BAFA333">
            <w:pPr>
              <w:ind w:left="1260" w:hanging="1260"/>
              <w:jc w:val="center"/>
              <w:rPr>
                <w:rFonts w:asciiTheme="minorEastAsia" w:hAnsiTheme="minorEastAsia" w:eastAsiaTheme="minorEastAsia"/>
                <w:bCs/>
              </w:rPr>
            </w:pPr>
          </w:p>
        </w:tc>
      </w:tr>
      <w:tr w14:paraId="6F261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00" w:hRule="atLeast"/>
          <w:jc w:val="center"/>
        </w:trPr>
        <w:tc>
          <w:tcPr>
            <w:tcW w:w="235" w:type="pct"/>
            <w:vMerge w:val="continue"/>
          </w:tcPr>
          <w:p w14:paraId="53F42CA6">
            <w:pPr>
              <w:ind w:left="1260" w:hanging="1260"/>
              <w:jc w:val="center"/>
              <w:rPr>
                <w:rFonts w:cs="等线"/>
                <w:b/>
              </w:rPr>
            </w:pPr>
          </w:p>
        </w:tc>
        <w:tc>
          <w:tcPr>
            <w:tcW w:w="708" w:type="pct"/>
            <w:gridSpan w:val="2"/>
            <w:vAlign w:val="center"/>
          </w:tcPr>
          <w:p w14:paraId="5961AF79">
            <w:pPr>
              <w:ind w:left="1260" w:hanging="1260"/>
              <w:jc w:val="center"/>
              <w:rPr>
                <w:rFonts w:asciiTheme="minorEastAsia" w:hAnsiTheme="minorEastAsia" w:eastAsiaTheme="minorEastAsia"/>
                <w:bCs/>
              </w:rPr>
            </w:pPr>
            <w:r>
              <w:rPr>
                <w:rFonts w:hint="eastAsia" w:asciiTheme="minorEastAsia" w:hAnsiTheme="minorEastAsia" w:eastAsiaTheme="minorEastAsia"/>
                <w:bCs/>
              </w:rPr>
              <w:t>学生类别</w:t>
            </w:r>
          </w:p>
        </w:tc>
        <w:tc>
          <w:tcPr>
            <w:tcW w:w="4056" w:type="pct"/>
            <w:gridSpan w:val="6"/>
            <w:vAlign w:val="center"/>
          </w:tcPr>
          <w:p w14:paraId="1395A6A0">
            <w:pPr>
              <w:ind w:left="1260" w:leftChars="600"/>
              <w:rPr>
                <w:rFonts w:asciiTheme="minorEastAsia" w:hAnsiTheme="minorEastAsia" w:eastAsiaTheme="minorEastAsia"/>
                <w:bCs/>
              </w:rPr>
            </w:pPr>
            <w:r>
              <w:rPr>
                <w:rFonts w:hint="eastAsia" w:asciiTheme="minorEastAsia" w:hAnsiTheme="minorEastAsia" w:eastAsiaTheme="minorEastAsia"/>
              </w:rPr>
              <w:t>□</w:t>
            </w:r>
            <w:r>
              <w:rPr>
                <w:rFonts w:asciiTheme="minorEastAsia" w:hAnsiTheme="minorEastAsia" w:eastAsiaTheme="minorEastAsia"/>
              </w:rPr>
              <w:t xml:space="preserve"> </w:t>
            </w:r>
            <w:r>
              <w:rPr>
                <w:rFonts w:hint="eastAsia" w:asciiTheme="minorEastAsia" w:hAnsiTheme="minorEastAsia" w:eastAsiaTheme="minorEastAsia"/>
              </w:rPr>
              <w:t>学术学位</w:t>
            </w:r>
            <w:r>
              <w:rPr>
                <w:rFonts w:asciiTheme="minorEastAsia" w:hAnsiTheme="minorEastAsia" w:eastAsiaTheme="minorEastAsia"/>
              </w:rPr>
              <w:t>硕士</w:t>
            </w:r>
            <w:r>
              <w:rPr>
                <w:rFonts w:hint="eastAsia" w:asciiTheme="minorEastAsia" w:hAnsiTheme="minorEastAsia" w:eastAsiaTheme="minorEastAsia"/>
              </w:rPr>
              <w:t xml:space="preserve">         </w:t>
            </w:r>
            <w:r>
              <w:rPr>
                <w:rFonts w:asciiTheme="minorEastAsia" w:hAnsiTheme="minorEastAsia" w:eastAsiaTheme="minorEastAsia"/>
              </w:rPr>
              <w:t xml:space="preserve"> </w:t>
            </w:r>
            <w:del w:id="11" w:author="杜杰" w:date="2025-10-09T16:13:21Z">
              <w:r>
                <w:rPr>
                  <w:rFonts w:hint="eastAsia" w:asciiTheme="minorEastAsia" w:hAnsiTheme="minorEastAsia" w:eastAsiaTheme="minorEastAsia"/>
                </w:rPr>
                <w:delText>□</w:delText>
              </w:r>
            </w:del>
            <w:ins w:id="12" w:author="杜杰" w:date="2025-10-09T16:13:21Z">
              <w:r>
                <w:rPr>
                  <w:rFonts w:hint="eastAsia" w:asciiTheme="minorEastAsia" w:hAnsiTheme="minorEastAsia" w:eastAsiaTheme="minorEastAsia"/>
                  <w:lang w:eastAsia="zh-CN"/>
                </w:rPr>
                <w:t>☑</w:t>
              </w:r>
            </w:ins>
            <w:r>
              <w:rPr>
                <w:rFonts w:asciiTheme="minorEastAsia" w:hAnsiTheme="minorEastAsia" w:eastAsiaTheme="minorEastAsia"/>
              </w:rPr>
              <w:t xml:space="preserve"> </w:t>
            </w:r>
            <w:r>
              <w:rPr>
                <w:rFonts w:hint="eastAsia" w:asciiTheme="minorEastAsia" w:hAnsiTheme="minorEastAsia" w:eastAsiaTheme="minorEastAsia"/>
              </w:rPr>
              <w:t>学术学位</w:t>
            </w:r>
            <w:r>
              <w:rPr>
                <w:rFonts w:asciiTheme="minorEastAsia" w:hAnsiTheme="minorEastAsia" w:eastAsiaTheme="minorEastAsia"/>
              </w:rPr>
              <w:t>博士</w:t>
            </w:r>
          </w:p>
        </w:tc>
      </w:tr>
      <w:tr w14:paraId="0BA47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96" w:hRule="atLeast"/>
          <w:jc w:val="center"/>
        </w:trPr>
        <w:tc>
          <w:tcPr>
            <w:tcW w:w="235" w:type="pct"/>
            <w:vMerge w:val="continue"/>
          </w:tcPr>
          <w:p w14:paraId="2259D047">
            <w:pPr>
              <w:ind w:left="1260" w:hanging="1260"/>
              <w:jc w:val="center"/>
              <w:rPr>
                <w:rFonts w:cs="等线"/>
                <w:b/>
              </w:rPr>
            </w:pPr>
          </w:p>
        </w:tc>
        <w:tc>
          <w:tcPr>
            <w:tcW w:w="708" w:type="pct"/>
            <w:gridSpan w:val="2"/>
            <w:vAlign w:val="center"/>
          </w:tcPr>
          <w:p w14:paraId="6A980623">
            <w:pPr>
              <w:ind w:left="1260" w:hanging="1260"/>
              <w:jc w:val="center"/>
              <w:rPr>
                <w:rFonts w:asciiTheme="minorEastAsia" w:hAnsiTheme="minorEastAsia" w:eastAsiaTheme="minorEastAsia"/>
                <w:bCs/>
              </w:rPr>
            </w:pPr>
            <w:r>
              <w:rPr>
                <w:rFonts w:hint="eastAsia" w:asciiTheme="minorEastAsia" w:hAnsiTheme="minorEastAsia" w:eastAsiaTheme="minorEastAsia"/>
                <w:bCs/>
              </w:rPr>
              <w:t>培养方式</w:t>
            </w:r>
          </w:p>
        </w:tc>
        <w:tc>
          <w:tcPr>
            <w:tcW w:w="4056" w:type="pct"/>
            <w:gridSpan w:val="6"/>
            <w:vAlign w:val="center"/>
          </w:tcPr>
          <w:p w14:paraId="65305E74">
            <w:pPr>
              <w:ind w:firstLine="1260" w:firstLineChars="600"/>
              <w:jc w:val="left"/>
              <w:rPr>
                <w:rFonts w:asciiTheme="minorEastAsia" w:hAnsiTheme="minorEastAsia" w:eastAsiaTheme="minorEastAsia"/>
                <w:bCs/>
              </w:rPr>
            </w:pPr>
            <w:del w:id="13" w:author="杜杰" w:date="2025-10-09T16:13:25Z">
              <w:r>
                <w:rPr>
                  <w:rFonts w:hint="eastAsia" w:asciiTheme="minorEastAsia" w:hAnsiTheme="minorEastAsia" w:eastAsiaTheme="minorEastAsia"/>
                </w:rPr>
                <w:delText>□</w:delText>
              </w:r>
            </w:del>
            <w:ins w:id="14" w:author="杜杰" w:date="2025-10-09T16:13:25Z">
              <w:r>
                <w:rPr>
                  <w:rFonts w:hint="eastAsia" w:asciiTheme="minorEastAsia" w:hAnsiTheme="minorEastAsia" w:eastAsiaTheme="minorEastAsia"/>
                  <w:lang w:eastAsia="zh-CN"/>
                </w:rPr>
                <w:t>☑</w:t>
              </w:r>
            </w:ins>
            <w:r>
              <w:rPr>
                <w:rFonts w:asciiTheme="minorEastAsia" w:hAnsiTheme="minorEastAsia" w:eastAsiaTheme="minorEastAsia"/>
                <w:bCs/>
                <w:szCs w:val="21"/>
              </w:rPr>
              <w:t xml:space="preserve"> </w:t>
            </w:r>
            <w:r>
              <w:rPr>
                <w:rFonts w:hint="eastAsia" w:asciiTheme="minorEastAsia" w:hAnsiTheme="minorEastAsia" w:eastAsiaTheme="minorEastAsia"/>
                <w:bCs/>
                <w:szCs w:val="21"/>
              </w:rPr>
              <w:t xml:space="preserve">全日制               </w:t>
            </w:r>
            <w:r>
              <w:rPr>
                <w:rFonts w:asciiTheme="minorEastAsia" w:hAnsiTheme="minorEastAsia" w:eastAsiaTheme="minorEastAsia"/>
                <w:bCs/>
                <w:szCs w:val="21"/>
              </w:rPr>
              <w:t xml:space="preserve"> </w:t>
            </w:r>
            <w:r>
              <w:rPr>
                <w:rFonts w:hint="eastAsia" w:asciiTheme="minorEastAsia" w:hAnsiTheme="minorEastAsia" w:eastAsiaTheme="minorEastAsia"/>
              </w:rPr>
              <w:t>□</w:t>
            </w:r>
            <w:r>
              <w:rPr>
                <w:rFonts w:asciiTheme="minorEastAsia" w:hAnsiTheme="minorEastAsia" w:eastAsiaTheme="minorEastAsia"/>
                <w:bCs/>
                <w:szCs w:val="21"/>
              </w:rPr>
              <w:t xml:space="preserve"> </w:t>
            </w:r>
            <w:r>
              <w:rPr>
                <w:rFonts w:hint="eastAsia" w:asciiTheme="minorEastAsia" w:hAnsiTheme="minorEastAsia" w:eastAsiaTheme="minorEastAsia"/>
                <w:bCs/>
                <w:szCs w:val="21"/>
              </w:rPr>
              <w:t>非全日制</w:t>
            </w:r>
          </w:p>
        </w:tc>
      </w:tr>
      <w:tr w14:paraId="38CEE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96" w:hRule="atLeast"/>
          <w:jc w:val="center"/>
        </w:trPr>
        <w:tc>
          <w:tcPr>
            <w:tcW w:w="235" w:type="pct"/>
            <w:vMerge w:val="restart"/>
            <w:textDirection w:val="tbRlV"/>
            <w:vAlign w:val="center"/>
          </w:tcPr>
          <w:p w14:paraId="4082BB7D">
            <w:pPr>
              <w:snapToGrid w:val="0"/>
              <w:jc w:val="center"/>
              <w:rPr>
                <w:rFonts w:cs="等线"/>
                <w:b/>
                <w:bCs/>
                <w:szCs w:val="21"/>
              </w:rPr>
            </w:pPr>
            <w:r>
              <w:rPr>
                <w:rFonts w:hint="eastAsia" w:cs="等线"/>
                <w:b/>
                <w:bCs/>
                <w:spacing w:val="17"/>
                <w:kern w:val="0"/>
                <w:szCs w:val="21"/>
                <w:fitText w:val="945" w:id="668029153"/>
              </w:rPr>
              <w:t>论文题</w:t>
            </w:r>
            <w:r>
              <w:rPr>
                <w:rFonts w:hint="eastAsia" w:cs="等线"/>
                <w:b/>
                <w:bCs/>
                <w:spacing w:val="1"/>
                <w:kern w:val="0"/>
                <w:szCs w:val="21"/>
                <w:fitText w:val="945" w:id="668029153"/>
              </w:rPr>
              <w:t>目</w:t>
            </w:r>
          </w:p>
        </w:tc>
        <w:tc>
          <w:tcPr>
            <w:tcW w:w="708" w:type="pct"/>
            <w:gridSpan w:val="2"/>
            <w:vAlign w:val="center"/>
          </w:tcPr>
          <w:p w14:paraId="725F7D0E">
            <w:pPr>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中 文</w:t>
            </w:r>
          </w:p>
        </w:tc>
        <w:tc>
          <w:tcPr>
            <w:tcW w:w="4056" w:type="pct"/>
            <w:gridSpan w:val="6"/>
            <w:vAlign w:val="center"/>
          </w:tcPr>
          <w:p w14:paraId="544D6956">
            <w:pPr>
              <w:spacing w:line="288" w:lineRule="auto"/>
              <w:ind w:firstLine="210" w:firstLineChars="100"/>
              <w:rPr>
                <w:rFonts w:asciiTheme="minorEastAsia" w:hAnsiTheme="minorEastAsia" w:eastAsiaTheme="minorEastAsia"/>
                <w:szCs w:val="21"/>
              </w:rPr>
            </w:pPr>
          </w:p>
        </w:tc>
      </w:tr>
      <w:tr w14:paraId="0D577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96" w:hRule="atLeast"/>
          <w:jc w:val="center"/>
        </w:trPr>
        <w:tc>
          <w:tcPr>
            <w:tcW w:w="235" w:type="pct"/>
            <w:vMerge w:val="continue"/>
            <w:textDirection w:val="tbRlV"/>
            <w:vAlign w:val="center"/>
          </w:tcPr>
          <w:p w14:paraId="75847D1F">
            <w:pPr>
              <w:ind w:left="113" w:right="113"/>
              <w:jc w:val="center"/>
              <w:rPr>
                <w:rFonts w:cs="等线"/>
                <w:b/>
                <w:bCs/>
                <w:sz w:val="24"/>
              </w:rPr>
            </w:pPr>
          </w:p>
        </w:tc>
        <w:tc>
          <w:tcPr>
            <w:tcW w:w="708" w:type="pct"/>
            <w:gridSpan w:val="2"/>
            <w:vAlign w:val="center"/>
          </w:tcPr>
          <w:p w14:paraId="76C1174D">
            <w:pPr>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英 文</w:t>
            </w:r>
          </w:p>
        </w:tc>
        <w:tc>
          <w:tcPr>
            <w:tcW w:w="4056" w:type="pct"/>
            <w:gridSpan w:val="6"/>
            <w:vAlign w:val="center"/>
          </w:tcPr>
          <w:p w14:paraId="68A7EDB7">
            <w:pPr>
              <w:spacing w:line="288" w:lineRule="auto"/>
              <w:ind w:firstLine="210" w:firstLineChars="100"/>
              <w:rPr>
                <w:rFonts w:asciiTheme="minorEastAsia" w:hAnsiTheme="minorEastAsia" w:eastAsiaTheme="minorEastAsia"/>
                <w:szCs w:val="21"/>
              </w:rPr>
            </w:pPr>
          </w:p>
        </w:tc>
      </w:tr>
      <w:tr w14:paraId="02DBA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083" w:hRule="atLeast"/>
          <w:jc w:val="center"/>
        </w:trPr>
        <w:tc>
          <w:tcPr>
            <w:tcW w:w="235" w:type="pct"/>
            <w:vMerge w:val="restart"/>
            <w:tcBorders>
              <w:bottom w:val="single" w:color="auto" w:sz="4" w:space="0"/>
            </w:tcBorders>
            <w:textDirection w:val="tbRlV"/>
            <w:vAlign w:val="center"/>
          </w:tcPr>
          <w:p w14:paraId="6ECABD9C">
            <w:pPr>
              <w:ind w:left="1656" w:right="113" w:hanging="1656"/>
              <w:jc w:val="center"/>
              <w:rPr>
                <w:rFonts w:cs="等线"/>
                <w:b/>
              </w:rPr>
            </w:pPr>
            <w:r>
              <w:rPr>
                <w:rFonts w:hint="eastAsia" w:cs="等线"/>
                <w:b/>
                <w:spacing w:val="33"/>
                <w:kern w:val="0"/>
                <w:fitText w:val="2145" w:id="-783555070"/>
              </w:rPr>
              <w:t>论文摘要和关键</w:t>
            </w:r>
            <w:r>
              <w:rPr>
                <w:rFonts w:hint="eastAsia" w:cs="等线"/>
                <w:b/>
                <w:spacing w:val="1"/>
                <w:kern w:val="0"/>
                <w:fitText w:val="2145" w:id="-783555070"/>
              </w:rPr>
              <w:t>词</w:t>
            </w:r>
          </w:p>
        </w:tc>
        <w:tc>
          <w:tcPr>
            <w:tcW w:w="236" w:type="pct"/>
            <w:tcBorders>
              <w:bottom w:val="single" w:color="auto" w:sz="4" w:space="0"/>
            </w:tcBorders>
            <w:textDirection w:val="tbRlV"/>
            <w:vAlign w:val="center"/>
          </w:tcPr>
          <w:p w14:paraId="72D8FE7B">
            <w:pPr>
              <w:ind w:left="1260" w:right="113" w:hanging="1260"/>
              <w:jc w:val="center"/>
              <w:rPr>
                <w:rFonts w:cs="等线" w:asciiTheme="minorEastAsia" w:hAnsiTheme="minorEastAsia" w:eastAsiaTheme="minorEastAsia"/>
                <w:bCs/>
              </w:rPr>
            </w:pPr>
            <w:r>
              <w:rPr>
                <w:rFonts w:hint="eastAsia" w:cs="等线" w:asciiTheme="minorEastAsia" w:hAnsiTheme="minorEastAsia" w:eastAsiaTheme="minorEastAsia"/>
                <w:bCs/>
              </w:rPr>
              <w:t xml:space="preserve">摘 </w:t>
            </w:r>
            <w:r>
              <w:rPr>
                <w:rFonts w:cs="等线" w:asciiTheme="minorEastAsia" w:hAnsiTheme="minorEastAsia" w:eastAsiaTheme="minorEastAsia"/>
                <w:bCs/>
              </w:rPr>
              <w:t xml:space="preserve"> </w:t>
            </w:r>
            <w:r>
              <w:rPr>
                <w:rFonts w:hint="eastAsia" w:cs="等线" w:asciiTheme="minorEastAsia" w:hAnsiTheme="minorEastAsia" w:eastAsiaTheme="minorEastAsia"/>
                <w:bCs/>
              </w:rPr>
              <w:t>要</w:t>
            </w:r>
          </w:p>
        </w:tc>
        <w:tc>
          <w:tcPr>
            <w:tcW w:w="4529" w:type="pct"/>
            <w:gridSpan w:val="7"/>
            <w:tcBorders>
              <w:bottom w:val="single" w:color="auto" w:sz="4" w:space="0"/>
            </w:tcBorders>
            <w:vAlign w:val="center"/>
          </w:tcPr>
          <w:p w14:paraId="09A7BBC8">
            <w:pPr>
              <w:rPr>
                <w:rFonts w:cs="等线" w:asciiTheme="minorEastAsia" w:hAnsiTheme="minorEastAsia" w:eastAsiaTheme="minorEastAsia"/>
                <w:bCs/>
              </w:rPr>
            </w:pPr>
          </w:p>
        </w:tc>
      </w:tr>
      <w:tr w14:paraId="1A927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99" w:hRule="atLeast"/>
          <w:jc w:val="center"/>
        </w:trPr>
        <w:tc>
          <w:tcPr>
            <w:tcW w:w="235" w:type="pct"/>
            <w:vMerge w:val="continue"/>
          </w:tcPr>
          <w:p w14:paraId="40BB17EB">
            <w:pPr>
              <w:ind w:left="1260" w:hanging="1260"/>
              <w:rPr>
                <w:rFonts w:cs="等线"/>
                <w:bCs/>
              </w:rPr>
            </w:pPr>
          </w:p>
        </w:tc>
        <w:tc>
          <w:tcPr>
            <w:tcW w:w="236" w:type="pct"/>
            <w:vMerge w:val="restart"/>
            <w:textDirection w:val="tbRlV"/>
            <w:vAlign w:val="center"/>
          </w:tcPr>
          <w:p w14:paraId="64915894">
            <w:pPr>
              <w:ind w:left="1260" w:right="113" w:hanging="1260"/>
              <w:jc w:val="center"/>
              <w:rPr>
                <w:rFonts w:cs="等线" w:asciiTheme="minorEastAsia" w:hAnsiTheme="minorEastAsia" w:eastAsiaTheme="minorEastAsia"/>
                <w:bCs/>
              </w:rPr>
            </w:pPr>
            <w:r>
              <w:rPr>
                <w:rFonts w:hint="eastAsia" w:cs="等线" w:asciiTheme="minorEastAsia" w:hAnsiTheme="minorEastAsia" w:eastAsiaTheme="minorEastAsia"/>
                <w:bCs/>
              </w:rPr>
              <w:t>关 键 词</w:t>
            </w:r>
          </w:p>
        </w:tc>
        <w:tc>
          <w:tcPr>
            <w:tcW w:w="4529" w:type="pct"/>
            <w:gridSpan w:val="7"/>
            <w:tcBorders>
              <w:bottom w:val="single" w:color="auto" w:sz="4" w:space="0"/>
            </w:tcBorders>
            <w:vAlign w:val="center"/>
          </w:tcPr>
          <w:p w14:paraId="37001E2D">
            <w:pPr>
              <w:ind w:left="1260" w:hanging="1260"/>
              <w:rPr>
                <w:rFonts w:cs="等线" w:asciiTheme="minorEastAsia" w:hAnsiTheme="minorEastAsia" w:eastAsiaTheme="minorEastAsia"/>
                <w:bCs/>
              </w:rPr>
            </w:pPr>
            <w:r>
              <w:rPr>
                <w:rFonts w:hint="eastAsia" w:asciiTheme="minorEastAsia" w:hAnsiTheme="minorEastAsia" w:eastAsiaTheme="minorEastAsia"/>
                <w:szCs w:val="21"/>
              </w:rPr>
              <w:t>关键词数量三至五个，</w:t>
            </w:r>
            <w:r>
              <w:rPr>
                <w:rFonts w:hint="eastAsia" w:cs="等线" w:asciiTheme="minorEastAsia" w:hAnsiTheme="minorEastAsia" w:eastAsiaTheme="minorEastAsia"/>
                <w:bCs/>
              </w:rPr>
              <w:t>主题词之间空一格（英文用“ / ”分隔）</w:t>
            </w:r>
          </w:p>
        </w:tc>
      </w:tr>
      <w:tr w14:paraId="05421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235" w:type="pct"/>
            <w:vMerge w:val="continue"/>
          </w:tcPr>
          <w:p w14:paraId="00676FF8">
            <w:pPr>
              <w:ind w:left="1260" w:hanging="1260"/>
              <w:rPr>
                <w:rFonts w:cs="等线"/>
                <w:bCs/>
              </w:rPr>
            </w:pPr>
          </w:p>
        </w:tc>
        <w:tc>
          <w:tcPr>
            <w:tcW w:w="236" w:type="pct"/>
            <w:vMerge w:val="continue"/>
          </w:tcPr>
          <w:p w14:paraId="1B3F245C">
            <w:pPr>
              <w:ind w:left="1260" w:hanging="1260"/>
              <w:rPr>
                <w:rFonts w:cs="等线" w:asciiTheme="minorEastAsia" w:hAnsiTheme="minorEastAsia" w:eastAsiaTheme="minorEastAsia"/>
                <w:bCs/>
              </w:rPr>
            </w:pPr>
          </w:p>
        </w:tc>
        <w:tc>
          <w:tcPr>
            <w:tcW w:w="489" w:type="pct"/>
            <w:gridSpan w:val="2"/>
            <w:vAlign w:val="center"/>
          </w:tcPr>
          <w:p w14:paraId="606297CA">
            <w:pPr>
              <w:ind w:left="1260" w:hanging="1260"/>
              <w:jc w:val="center"/>
              <w:rPr>
                <w:rFonts w:cs="等线" w:asciiTheme="minorEastAsia" w:hAnsiTheme="minorEastAsia" w:eastAsiaTheme="minorEastAsia"/>
                <w:bCs/>
              </w:rPr>
            </w:pPr>
            <w:r>
              <w:rPr>
                <w:rFonts w:hint="eastAsia" w:cs="等线" w:asciiTheme="minorEastAsia" w:hAnsiTheme="minorEastAsia" w:eastAsiaTheme="minorEastAsia"/>
                <w:bCs/>
              </w:rPr>
              <w:t>中文</w:t>
            </w:r>
          </w:p>
        </w:tc>
        <w:tc>
          <w:tcPr>
            <w:tcW w:w="4040" w:type="pct"/>
            <w:gridSpan w:val="5"/>
            <w:vAlign w:val="center"/>
          </w:tcPr>
          <w:p w14:paraId="41661BB7">
            <w:pPr>
              <w:ind w:left="1260" w:hanging="1260"/>
              <w:jc w:val="center"/>
              <w:rPr>
                <w:rFonts w:cs="等线" w:asciiTheme="minorEastAsia" w:hAnsiTheme="minorEastAsia" w:eastAsiaTheme="minorEastAsia"/>
                <w:bCs/>
              </w:rPr>
            </w:pPr>
          </w:p>
        </w:tc>
      </w:tr>
      <w:tr w14:paraId="3EF50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27" w:hRule="atLeast"/>
          <w:jc w:val="center"/>
        </w:trPr>
        <w:tc>
          <w:tcPr>
            <w:tcW w:w="235" w:type="pct"/>
            <w:vMerge w:val="continue"/>
          </w:tcPr>
          <w:p w14:paraId="531BFDC1">
            <w:pPr>
              <w:ind w:left="1260" w:hanging="1260"/>
              <w:rPr>
                <w:rFonts w:cs="等线"/>
                <w:bCs/>
              </w:rPr>
            </w:pPr>
          </w:p>
        </w:tc>
        <w:tc>
          <w:tcPr>
            <w:tcW w:w="236" w:type="pct"/>
            <w:vMerge w:val="continue"/>
          </w:tcPr>
          <w:p w14:paraId="73E2B159">
            <w:pPr>
              <w:ind w:left="1260" w:hanging="1260"/>
              <w:rPr>
                <w:rFonts w:cs="等线" w:asciiTheme="minorEastAsia" w:hAnsiTheme="minorEastAsia" w:eastAsiaTheme="minorEastAsia"/>
                <w:bCs/>
              </w:rPr>
            </w:pPr>
          </w:p>
        </w:tc>
        <w:tc>
          <w:tcPr>
            <w:tcW w:w="489" w:type="pct"/>
            <w:gridSpan w:val="2"/>
            <w:vAlign w:val="center"/>
          </w:tcPr>
          <w:p w14:paraId="5ABA942C">
            <w:pPr>
              <w:ind w:left="1260" w:hanging="1260"/>
              <w:jc w:val="center"/>
              <w:rPr>
                <w:rFonts w:cs="等线" w:asciiTheme="minorEastAsia" w:hAnsiTheme="minorEastAsia" w:eastAsiaTheme="minorEastAsia"/>
                <w:bCs/>
              </w:rPr>
            </w:pPr>
            <w:r>
              <w:rPr>
                <w:rFonts w:hint="eastAsia" w:cs="等线" w:asciiTheme="minorEastAsia" w:hAnsiTheme="minorEastAsia" w:eastAsiaTheme="minorEastAsia"/>
                <w:bCs/>
              </w:rPr>
              <w:t>英文</w:t>
            </w:r>
          </w:p>
        </w:tc>
        <w:tc>
          <w:tcPr>
            <w:tcW w:w="4040" w:type="pct"/>
            <w:gridSpan w:val="5"/>
            <w:vAlign w:val="center"/>
          </w:tcPr>
          <w:p w14:paraId="42D34B1A">
            <w:pPr>
              <w:ind w:left="1260" w:hanging="1260"/>
              <w:jc w:val="center"/>
              <w:rPr>
                <w:rFonts w:cs="等线" w:asciiTheme="minorEastAsia" w:hAnsiTheme="minorEastAsia" w:eastAsiaTheme="minorEastAsia"/>
                <w:bCs/>
              </w:rPr>
            </w:pPr>
          </w:p>
        </w:tc>
      </w:tr>
    </w:tbl>
    <w:p w14:paraId="34F3CF96">
      <w:pPr>
        <w:ind w:left="1800" w:hanging="1800"/>
        <w:rPr>
          <w:rFonts w:ascii="黑体" w:hAnsi="黑体" w:eastAsia="黑体"/>
          <w:bCs/>
          <w:sz w:val="30"/>
          <w:szCs w:val="30"/>
        </w:rPr>
        <w:sectPr>
          <w:footerReference r:id="rId5" w:type="default"/>
          <w:pgSz w:w="11906" w:h="16838"/>
          <w:pgMar w:top="1191" w:right="1134" w:bottom="1191" w:left="1191" w:header="851" w:footer="567" w:gutter="0"/>
          <w:pgNumType w:start="1"/>
          <w:cols w:space="425" w:num="1"/>
          <w:docGrid w:type="lines" w:linePitch="312" w:charSpace="0"/>
        </w:sectPr>
      </w:pPr>
    </w:p>
    <w:p w14:paraId="0FEC1A4F">
      <w:pPr>
        <w:ind w:left="1800" w:hanging="1800"/>
        <w:rPr>
          <w:rFonts w:ascii="黑体" w:hAnsi="黑体" w:eastAsia="黑体" w:cs="黑体"/>
          <w:b/>
          <w:sz w:val="24"/>
          <w:szCs w:val="24"/>
        </w:rPr>
      </w:pPr>
      <w:r>
        <w:rPr>
          <w:rFonts w:hint="eastAsia" w:ascii="黑体" w:hAnsi="黑体" w:eastAsia="黑体" w:cs="黑体"/>
          <w:bCs/>
          <w:sz w:val="30"/>
          <w:szCs w:val="30"/>
        </w:rPr>
        <w:t>二、论文工作进展</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97"/>
      </w:tblGrid>
      <w:tr w14:paraId="730CA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20" w:hRule="atLeast"/>
        </w:trPr>
        <w:tc>
          <w:tcPr>
            <w:tcW w:w="5000" w:type="pct"/>
            <w:tcBorders>
              <w:bottom w:val="single" w:color="auto" w:sz="4" w:space="0"/>
            </w:tcBorders>
          </w:tcPr>
          <w:p w14:paraId="6FBA11C0">
            <w:pPr>
              <w:spacing w:line="360" w:lineRule="auto"/>
              <w:ind w:firstLine="560" w:firstLineChars="200"/>
              <w:rPr>
                <w:rFonts w:cs="等线" w:asciiTheme="minorEastAsia" w:hAnsiTheme="minorEastAsia" w:eastAsiaTheme="minorEastAsia"/>
                <w:sz w:val="22"/>
                <w:szCs w:val="24"/>
              </w:rPr>
            </w:pPr>
            <w:r>
              <w:rPr>
                <w:rFonts w:hint="eastAsia" w:cs="等线" w:asciiTheme="minorEastAsia" w:hAnsiTheme="minorEastAsia" w:eastAsiaTheme="minorEastAsia"/>
                <w:sz w:val="28"/>
                <w:szCs w:val="24"/>
              </w:rPr>
              <w:t>（一）总体进展情况</w:t>
            </w:r>
          </w:p>
          <w:p w14:paraId="5047F6C6">
            <w:pPr>
              <w:spacing w:line="360" w:lineRule="auto"/>
              <w:ind w:firstLine="630" w:firstLineChars="300"/>
              <w:rPr>
                <w:rFonts w:cs="等线" w:asciiTheme="minorEastAsia" w:hAnsiTheme="minorEastAsia" w:eastAsiaTheme="minorEastAsia"/>
                <w:szCs w:val="24"/>
              </w:rPr>
            </w:pPr>
            <w:r>
              <w:rPr>
                <w:rFonts w:hint="eastAsia" w:cs="等线" w:asciiTheme="minorEastAsia" w:hAnsiTheme="minorEastAsia" w:eastAsiaTheme="minorEastAsia"/>
                <w:szCs w:val="24"/>
              </w:rPr>
              <w:t>内容要点：阐述学位论文整体推进情况，核心材料准备情况。</w:t>
            </w:r>
          </w:p>
          <w:p w14:paraId="73D2E5DD">
            <w:pPr>
              <w:spacing w:line="360" w:lineRule="auto"/>
              <w:ind w:left="1260" w:hanging="1260"/>
              <w:rPr>
                <w:rFonts w:ascii="Times New Roman" w:hAnsi="Times New Roman" w:eastAsia="宋体" w:cs="Times New Roman"/>
                <w:szCs w:val="24"/>
              </w:rPr>
            </w:pPr>
          </w:p>
          <w:p w14:paraId="7CC94A9D">
            <w:pPr>
              <w:spacing w:line="360" w:lineRule="auto"/>
              <w:ind w:left="1260" w:hanging="1260"/>
              <w:rPr>
                <w:rFonts w:ascii="Times New Roman" w:hAnsi="Times New Roman" w:eastAsia="宋体" w:cs="Times New Roman"/>
                <w:szCs w:val="24"/>
              </w:rPr>
            </w:pPr>
          </w:p>
          <w:p w14:paraId="514068A3">
            <w:pPr>
              <w:spacing w:line="360" w:lineRule="auto"/>
              <w:ind w:left="1260" w:hanging="1260"/>
              <w:rPr>
                <w:rFonts w:ascii="Times New Roman" w:hAnsi="Times New Roman" w:eastAsia="宋体" w:cs="Times New Roman"/>
                <w:szCs w:val="24"/>
              </w:rPr>
            </w:pPr>
          </w:p>
          <w:p w14:paraId="2EFB1BF1">
            <w:pPr>
              <w:spacing w:line="360" w:lineRule="auto"/>
              <w:ind w:left="1260" w:hanging="1260"/>
              <w:rPr>
                <w:rFonts w:ascii="Times New Roman" w:hAnsi="Times New Roman" w:eastAsia="宋体" w:cs="Times New Roman"/>
                <w:szCs w:val="24"/>
              </w:rPr>
            </w:pPr>
          </w:p>
          <w:p w14:paraId="726BC783">
            <w:pPr>
              <w:spacing w:line="360" w:lineRule="auto"/>
              <w:ind w:left="1260" w:hanging="1260"/>
              <w:rPr>
                <w:rFonts w:ascii="Times New Roman" w:hAnsi="Times New Roman" w:eastAsia="宋体" w:cs="Times New Roman"/>
                <w:szCs w:val="24"/>
              </w:rPr>
            </w:pPr>
          </w:p>
          <w:p w14:paraId="2BD1DA10">
            <w:pPr>
              <w:spacing w:line="360" w:lineRule="auto"/>
              <w:ind w:left="1260" w:hanging="1260"/>
              <w:rPr>
                <w:rFonts w:ascii="Times New Roman" w:hAnsi="Times New Roman" w:eastAsia="宋体" w:cs="Times New Roman"/>
                <w:szCs w:val="24"/>
              </w:rPr>
            </w:pPr>
          </w:p>
          <w:p w14:paraId="2CA759D3">
            <w:pPr>
              <w:spacing w:line="360" w:lineRule="auto"/>
              <w:ind w:left="1260" w:hanging="1260"/>
              <w:rPr>
                <w:rFonts w:ascii="Times New Roman" w:hAnsi="Times New Roman" w:eastAsia="宋体" w:cs="Times New Roman"/>
                <w:szCs w:val="24"/>
              </w:rPr>
            </w:pPr>
          </w:p>
          <w:p w14:paraId="2B2DCE78">
            <w:pPr>
              <w:spacing w:line="360" w:lineRule="auto"/>
              <w:ind w:left="1260" w:hanging="1260"/>
              <w:rPr>
                <w:ins w:id="15" w:author="杜杰" w:date="2025-10-09T16:14:37Z"/>
                <w:rFonts w:ascii="Times New Roman" w:hAnsi="Times New Roman" w:eastAsia="宋体" w:cs="Times New Roman"/>
                <w:szCs w:val="24"/>
              </w:rPr>
            </w:pPr>
          </w:p>
          <w:p w14:paraId="09A12D9E">
            <w:pPr>
              <w:spacing w:line="360" w:lineRule="auto"/>
              <w:ind w:left="1260" w:hanging="1260"/>
              <w:rPr>
                <w:ins w:id="16" w:author="杜杰" w:date="2025-10-09T16:14:37Z"/>
                <w:rFonts w:ascii="Times New Roman" w:hAnsi="Times New Roman" w:eastAsia="宋体" w:cs="Times New Roman"/>
                <w:szCs w:val="24"/>
              </w:rPr>
            </w:pPr>
          </w:p>
          <w:p w14:paraId="3918963D">
            <w:pPr>
              <w:spacing w:line="360" w:lineRule="auto"/>
              <w:ind w:left="1260" w:hanging="1260"/>
              <w:rPr>
                <w:ins w:id="17" w:author="杜杰" w:date="2025-10-09T16:14:38Z"/>
                <w:rFonts w:ascii="Times New Roman" w:hAnsi="Times New Roman" w:eastAsia="宋体" w:cs="Times New Roman"/>
                <w:szCs w:val="24"/>
              </w:rPr>
            </w:pPr>
          </w:p>
          <w:p w14:paraId="0B1A6788">
            <w:pPr>
              <w:spacing w:line="360" w:lineRule="auto"/>
              <w:ind w:left="1260" w:hanging="1260"/>
              <w:rPr>
                <w:ins w:id="18" w:author="杜杰" w:date="2025-10-09T16:14:38Z"/>
                <w:rFonts w:ascii="Times New Roman" w:hAnsi="Times New Roman" w:eastAsia="宋体" w:cs="Times New Roman"/>
                <w:szCs w:val="24"/>
              </w:rPr>
            </w:pPr>
          </w:p>
          <w:p w14:paraId="078E895B">
            <w:pPr>
              <w:spacing w:line="360" w:lineRule="auto"/>
              <w:ind w:left="1260" w:hanging="1260"/>
              <w:rPr>
                <w:ins w:id="19" w:author="杜杰" w:date="2025-10-09T16:14:38Z"/>
                <w:rFonts w:ascii="Times New Roman" w:hAnsi="Times New Roman" w:eastAsia="宋体" w:cs="Times New Roman"/>
                <w:szCs w:val="24"/>
              </w:rPr>
            </w:pPr>
          </w:p>
          <w:p w14:paraId="100B65B8">
            <w:pPr>
              <w:spacing w:line="360" w:lineRule="auto"/>
              <w:ind w:left="1260" w:hanging="1260"/>
              <w:rPr>
                <w:ins w:id="20" w:author="杜杰" w:date="2025-10-09T16:14:38Z"/>
                <w:rFonts w:ascii="Times New Roman" w:hAnsi="Times New Roman" w:eastAsia="宋体" w:cs="Times New Roman"/>
                <w:szCs w:val="24"/>
              </w:rPr>
            </w:pPr>
          </w:p>
          <w:p w14:paraId="660E1680">
            <w:pPr>
              <w:spacing w:line="360" w:lineRule="auto"/>
              <w:ind w:left="1260" w:hanging="1260"/>
              <w:rPr>
                <w:ins w:id="21" w:author="杜杰" w:date="2025-10-09T16:14:38Z"/>
                <w:rFonts w:ascii="Times New Roman" w:hAnsi="Times New Roman" w:eastAsia="宋体" w:cs="Times New Roman"/>
                <w:szCs w:val="24"/>
              </w:rPr>
            </w:pPr>
          </w:p>
          <w:p w14:paraId="15F61511">
            <w:pPr>
              <w:spacing w:line="360" w:lineRule="auto"/>
              <w:ind w:left="1260" w:hanging="1260"/>
              <w:rPr>
                <w:ins w:id="22" w:author="杜杰" w:date="2025-10-09T16:14:38Z"/>
                <w:rFonts w:ascii="Times New Roman" w:hAnsi="Times New Roman" w:eastAsia="宋体" w:cs="Times New Roman"/>
                <w:szCs w:val="24"/>
              </w:rPr>
            </w:pPr>
          </w:p>
          <w:p w14:paraId="579B8CF4">
            <w:pPr>
              <w:spacing w:line="360" w:lineRule="auto"/>
              <w:ind w:left="1260" w:hanging="1260"/>
              <w:rPr>
                <w:ins w:id="23" w:author="杜杰" w:date="2025-10-09T16:14:38Z"/>
                <w:rFonts w:ascii="Times New Roman" w:hAnsi="Times New Roman" w:eastAsia="宋体" w:cs="Times New Roman"/>
                <w:szCs w:val="24"/>
              </w:rPr>
            </w:pPr>
          </w:p>
          <w:p w14:paraId="1A198698">
            <w:pPr>
              <w:spacing w:line="360" w:lineRule="auto"/>
              <w:ind w:left="1260" w:hanging="1260"/>
              <w:rPr>
                <w:ins w:id="24" w:author="杜杰" w:date="2025-10-09T16:14:38Z"/>
                <w:rFonts w:ascii="Times New Roman" w:hAnsi="Times New Roman" w:eastAsia="宋体" w:cs="Times New Roman"/>
                <w:szCs w:val="24"/>
              </w:rPr>
            </w:pPr>
          </w:p>
          <w:p w14:paraId="2845A667">
            <w:pPr>
              <w:spacing w:line="360" w:lineRule="auto"/>
              <w:ind w:left="1260" w:hanging="1260"/>
              <w:rPr>
                <w:ins w:id="25" w:author="杜杰" w:date="2025-10-09T16:14:39Z"/>
                <w:rFonts w:ascii="Times New Roman" w:hAnsi="Times New Roman" w:eastAsia="宋体" w:cs="Times New Roman"/>
                <w:szCs w:val="24"/>
              </w:rPr>
            </w:pPr>
          </w:p>
          <w:p w14:paraId="1E8237AC">
            <w:pPr>
              <w:spacing w:line="360" w:lineRule="auto"/>
              <w:ind w:left="1260" w:hanging="1260"/>
              <w:rPr>
                <w:ins w:id="26" w:author="杜杰" w:date="2025-10-09T16:14:39Z"/>
                <w:rFonts w:ascii="Times New Roman" w:hAnsi="Times New Roman" w:eastAsia="宋体" w:cs="Times New Roman"/>
                <w:szCs w:val="24"/>
              </w:rPr>
            </w:pPr>
          </w:p>
          <w:p w14:paraId="1050B90E">
            <w:pPr>
              <w:spacing w:line="360" w:lineRule="auto"/>
              <w:ind w:left="1260" w:hanging="1260"/>
              <w:rPr>
                <w:ins w:id="27" w:author="杜杰" w:date="2025-10-09T16:14:39Z"/>
                <w:rFonts w:ascii="Times New Roman" w:hAnsi="Times New Roman" w:eastAsia="宋体" w:cs="Times New Roman"/>
                <w:szCs w:val="24"/>
              </w:rPr>
            </w:pPr>
          </w:p>
          <w:p w14:paraId="0D31A2B9">
            <w:pPr>
              <w:spacing w:line="360" w:lineRule="auto"/>
              <w:ind w:left="1260" w:hanging="1260"/>
              <w:rPr>
                <w:ins w:id="28" w:author="杜杰" w:date="2025-10-09T16:14:39Z"/>
                <w:rFonts w:ascii="Times New Roman" w:hAnsi="Times New Roman" w:eastAsia="宋体" w:cs="Times New Roman"/>
                <w:szCs w:val="24"/>
              </w:rPr>
            </w:pPr>
          </w:p>
          <w:p w14:paraId="35466C3E">
            <w:pPr>
              <w:spacing w:line="360" w:lineRule="auto"/>
              <w:ind w:left="1260" w:hanging="1260"/>
              <w:rPr>
                <w:ins w:id="29" w:author="杜杰" w:date="2025-10-09T16:14:40Z"/>
                <w:rFonts w:ascii="Times New Roman" w:hAnsi="Times New Roman" w:eastAsia="宋体" w:cs="Times New Roman"/>
                <w:szCs w:val="24"/>
              </w:rPr>
            </w:pPr>
          </w:p>
          <w:p w14:paraId="312F59FD">
            <w:pPr>
              <w:spacing w:line="360" w:lineRule="auto"/>
              <w:ind w:left="1260" w:hanging="1260"/>
              <w:rPr>
                <w:ins w:id="30" w:author="杜杰" w:date="2025-10-09T16:14:40Z"/>
                <w:rFonts w:ascii="Times New Roman" w:hAnsi="Times New Roman" w:eastAsia="宋体" w:cs="Times New Roman"/>
                <w:szCs w:val="24"/>
              </w:rPr>
            </w:pPr>
          </w:p>
          <w:p w14:paraId="6287F678">
            <w:pPr>
              <w:spacing w:line="360" w:lineRule="auto"/>
              <w:ind w:left="1260" w:hanging="1260"/>
              <w:rPr>
                <w:rFonts w:ascii="Times New Roman" w:hAnsi="Times New Roman" w:eastAsia="宋体" w:cs="Times New Roman"/>
                <w:szCs w:val="24"/>
              </w:rPr>
            </w:pPr>
          </w:p>
          <w:p w14:paraId="17568AC4">
            <w:pPr>
              <w:spacing w:line="360" w:lineRule="auto"/>
              <w:ind w:left="1260" w:hanging="1260"/>
              <w:rPr>
                <w:rFonts w:ascii="Times New Roman" w:hAnsi="Times New Roman" w:eastAsia="宋体" w:cs="Times New Roman"/>
                <w:szCs w:val="24"/>
              </w:rPr>
            </w:pPr>
          </w:p>
          <w:p w14:paraId="6E164B61">
            <w:pPr>
              <w:spacing w:line="360" w:lineRule="auto"/>
              <w:ind w:left="1260" w:hanging="1260"/>
              <w:rPr>
                <w:rFonts w:ascii="Times New Roman" w:hAnsi="Times New Roman" w:eastAsia="宋体" w:cs="Times New Roman"/>
                <w:szCs w:val="24"/>
              </w:rPr>
            </w:pPr>
          </w:p>
          <w:p w14:paraId="6856C1B2">
            <w:pPr>
              <w:spacing w:line="360" w:lineRule="auto"/>
              <w:ind w:firstLine="560" w:firstLineChars="200"/>
              <w:rPr>
                <w:rFonts w:cs="等线" w:asciiTheme="minorEastAsia" w:hAnsiTheme="minorEastAsia" w:eastAsiaTheme="minorEastAsia"/>
                <w:sz w:val="22"/>
                <w:szCs w:val="24"/>
              </w:rPr>
            </w:pPr>
            <w:r>
              <w:rPr>
                <w:rFonts w:hint="eastAsia" w:cs="等线" w:asciiTheme="minorEastAsia" w:hAnsiTheme="minorEastAsia" w:eastAsiaTheme="minorEastAsia"/>
                <w:sz w:val="28"/>
                <w:szCs w:val="24"/>
              </w:rPr>
              <w:t>（二）重难点分析及拟采取的解决措施</w:t>
            </w:r>
          </w:p>
          <w:p w14:paraId="6351B46F">
            <w:pPr>
              <w:spacing w:line="360" w:lineRule="auto"/>
              <w:ind w:firstLine="630" w:firstLineChars="300"/>
              <w:rPr>
                <w:rFonts w:cs="等线" w:asciiTheme="minorEastAsia" w:hAnsiTheme="minorEastAsia" w:eastAsiaTheme="minorEastAsia"/>
                <w:szCs w:val="24"/>
              </w:rPr>
            </w:pPr>
            <w:r>
              <w:rPr>
                <w:rFonts w:hint="eastAsia" w:cs="等线" w:asciiTheme="minorEastAsia" w:hAnsiTheme="minorEastAsia" w:eastAsiaTheme="minorEastAsia"/>
                <w:szCs w:val="24"/>
              </w:rPr>
              <w:t>内容要点：阐述论文重点和难点及拟采取的解决措施。</w:t>
            </w:r>
          </w:p>
          <w:p w14:paraId="5084004F">
            <w:pPr>
              <w:spacing w:line="360" w:lineRule="auto"/>
              <w:ind w:left="1260" w:hanging="1260"/>
              <w:rPr>
                <w:ins w:id="31" w:author="杜杰" w:date="2025-10-09T16:14:45Z"/>
                <w:rFonts w:ascii="Times New Roman" w:hAnsi="Times New Roman" w:eastAsia="宋体" w:cs="Times New Roman"/>
                <w:szCs w:val="24"/>
              </w:rPr>
            </w:pPr>
          </w:p>
          <w:p w14:paraId="0A88BCCF">
            <w:pPr>
              <w:spacing w:line="360" w:lineRule="auto"/>
              <w:ind w:left="1260" w:hanging="1260"/>
              <w:rPr>
                <w:ins w:id="32" w:author="杜杰" w:date="2025-10-09T16:14:45Z"/>
                <w:rFonts w:ascii="Times New Roman" w:hAnsi="Times New Roman" w:eastAsia="宋体" w:cs="Times New Roman"/>
                <w:szCs w:val="24"/>
              </w:rPr>
            </w:pPr>
          </w:p>
          <w:p w14:paraId="562A2A5D">
            <w:pPr>
              <w:spacing w:line="360" w:lineRule="auto"/>
              <w:ind w:left="1260" w:hanging="1260"/>
              <w:rPr>
                <w:ins w:id="33" w:author="杜杰" w:date="2025-10-09T16:14:45Z"/>
                <w:rFonts w:ascii="Times New Roman" w:hAnsi="Times New Roman" w:eastAsia="宋体" w:cs="Times New Roman"/>
                <w:szCs w:val="24"/>
              </w:rPr>
            </w:pPr>
          </w:p>
          <w:p w14:paraId="478B0849">
            <w:pPr>
              <w:spacing w:line="360" w:lineRule="auto"/>
              <w:ind w:left="1260" w:hanging="1260"/>
              <w:rPr>
                <w:ins w:id="34" w:author="杜杰" w:date="2025-10-09T16:14:46Z"/>
                <w:rFonts w:ascii="Times New Roman" w:hAnsi="Times New Roman" w:eastAsia="宋体" w:cs="Times New Roman"/>
                <w:szCs w:val="24"/>
              </w:rPr>
            </w:pPr>
          </w:p>
          <w:p w14:paraId="658F5630">
            <w:pPr>
              <w:spacing w:line="360" w:lineRule="auto"/>
              <w:ind w:left="1260" w:hanging="1260"/>
              <w:rPr>
                <w:ins w:id="35" w:author="杜杰" w:date="2025-10-09T16:14:46Z"/>
                <w:rFonts w:ascii="Times New Roman" w:hAnsi="Times New Roman" w:eastAsia="宋体" w:cs="Times New Roman"/>
                <w:szCs w:val="24"/>
              </w:rPr>
            </w:pPr>
          </w:p>
          <w:p w14:paraId="069F1874">
            <w:pPr>
              <w:spacing w:line="360" w:lineRule="auto"/>
              <w:ind w:left="1260" w:hanging="1260"/>
              <w:rPr>
                <w:ins w:id="36" w:author="杜杰" w:date="2025-10-09T16:14:46Z"/>
                <w:rFonts w:ascii="Times New Roman" w:hAnsi="Times New Roman" w:eastAsia="宋体" w:cs="Times New Roman"/>
                <w:szCs w:val="24"/>
              </w:rPr>
            </w:pPr>
          </w:p>
          <w:p w14:paraId="08BB25C4">
            <w:pPr>
              <w:spacing w:line="360" w:lineRule="auto"/>
              <w:ind w:left="1260" w:hanging="1260"/>
              <w:rPr>
                <w:ins w:id="37" w:author="杜杰" w:date="2025-10-09T16:14:46Z"/>
                <w:rFonts w:ascii="Times New Roman" w:hAnsi="Times New Roman" w:eastAsia="宋体" w:cs="Times New Roman"/>
                <w:szCs w:val="24"/>
              </w:rPr>
            </w:pPr>
          </w:p>
          <w:p w14:paraId="018BF39C">
            <w:pPr>
              <w:spacing w:line="360" w:lineRule="auto"/>
              <w:ind w:left="1260" w:hanging="1260"/>
              <w:rPr>
                <w:ins w:id="38" w:author="杜杰" w:date="2025-10-09T16:14:46Z"/>
                <w:rFonts w:ascii="Times New Roman" w:hAnsi="Times New Roman" w:eastAsia="宋体" w:cs="Times New Roman"/>
                <w:szCs w:val="24"/>
              </w:rPr>
            </w:pPr>
          </w:p>
          <w:p w14:paraId="4A4E6709">
            <w:pPr>
              <w:spacing w:line="360" w:lineRule="auto"/>
              <w:ind w:left="1260" w:hanging="1260"/>
              <w:rPr>
                <w:ins w:id="39" w:author="杜杰" w:date="2025-10-09T16:14:46Z"/>
                <w:rFonts w:ascii="Times New Roman" w:hAnsi="Times New Roman" w:eastAsia="宋体" w:cs="Times New Roman"/>
                <w:szCs w:val="24"/>
              </w:rPr>
            </w:pPr>
          </w:p>
          <w:p w14:paraId="73C099D9">
            <w:pPr>
              <w:spacing w:line="360" w:lineRule="auto"/>
              <w:ind w:left="1260" w:hanging="1260"/>
              <w:rPr>
                <w:ins w:id="40" w:author="杜杰" w:date="2025-10-09T16:14:46Z"/>
                <w:rFonts w:ascii="Times New Roman" w:hAnsi="Times New Roman" w:eastAsia="宋体" w:cs="Times New Roman"/>
                <w:szCs w:val="24"/>
              </w:rPr>
            </w:pPr>
          </w:p>
          <w:p w14:paraId="23B90D38">
            <w:pPr>
              <w:spacing w:line="360" w:lineRule="auto"/>
              <w:ind w:left="1260" w:hanging="1260"/>
              <w:rPr>
                <w:ins w:id="41" w:author="杜杰" w:date="2025-10-09T16:14:46Z"/>
                <w:rFonts w:ascii="Times New Roman" w:hAnsi="Times New Roman" w:eastAsia="宋体" w:cs="Times New Roman"/>
                <w:szCs w:val="24"/>
              </w:rPr>
            </w:pPr>
          </w:p>
          <w:p w14:paraId="24B7F6C8">
            <w:pPr>
              <w:spacing w:line="360" w:lineRule="auto"/>
              <w:ind w:left="1260" w:hanging="1260"/>
              <w:rPr>
                <w:ins w:id="42" w:author="杜杰" w:date="2025-10-09T16:14:46Z"/>
                <w:rFonts w:ascii="Times New Roman" w:hAnsi="Times New Roman" w:eastAsia="宋体" w:cs="Times New Roman"/>
                <w:szCs w:val="24"/>
              </w:rPr>
            </w:pPr>
          </w:p>
          <w:p w14:paraId="5412C9FC">
            <w:pPr>
              <w:spacing w:line="360" w:lineRule="auto"/>
              <w:ind w:left="1260" w:hanging="1260"/>
              <w:rPr>
                <w:ins w:id="43" w:author="杜杰" w:date="2025-10-09T16:14:46Z"/>
                <w:rFonts w:ascii="Times New Roman" w:hAnsi="Times New Roman" w:eastAsia="宋体" w:cs="Times New Roman"/>
                <w:szCs w:val="24"/>
              </w:rPr>
            </w:pPr>
          </w:p>
          <w:p w14:paraId="3A859353">
            <w:pPr>
              <w:spacing w:line="360" w:lineRule="auto"/>
              <w:ind w:left="1260" w:hanging="1260"/>
              <w:rPr>
                <w:ins w:id="44" w:author="杜杰" w:date="2025-10-09T16:14:46Z"/>
                <w:rFonts w:ascii="Times New Roman" w:hAnsi="Times New Roman" w:eastAsia="宋体" w:cs="Times New Roman"/>
                <w:szCs w:val="24"/>
              </w:rPr>
            </w:pPr>
          </w:p>
          <w:p w14:paraId="6F8D0695">
            <w:pPr>
              <w:spacing w:line="360" w:lineRule="auto"/>
              <w:ind w:left="1260" w:hanging="1260"/>
              <w:rPr>
                <w:ins w:id="45" w:author="杜杰" w:date="2025-10-09T16:14:46Z"/>
                <w:rFonts w:ascii="Times New Roman" w:hAnsi="Times New Roman" w:eastAsia="宋体" w:cs="Times New Roman"/>
                <w:szCs w:val="24"/>
              </w:rPr>
            </w:pPr>
          </w:p>
          <w:p w14:paraId="0D518CB4">
            <w:pPr>
              <w:spacing w:line="360" w:lineRule="auto"/>
              <w:ind w:left="1260" w:hanging="1260"/>
              <w:rPr>
                <w:ins w:id="46" w:author="杜杰" w:date="2025-10-09T16:14:46Z"/>
                <w:rFonts w:ascii="Times New Roman" w:hAnsi="Times New Roman" w:eastAsia="宋体" w:cs="Times New Roman"/>
                <w:szCs w:val="24"/>
              </w:rPr>
            </w:pPr>
          </w:p>
          <w:p w14:paraId="0A737D61">
            <w:pPr>
              <w:spacing w:line="360" w:lineRule="auto"/>
              <w:ind w:left="1260" w:hanging="1260"/>
              <w:rPr>
                <w:ins w:id="47" w:author="杜杰" w:date="2025-10-09T16:14:47Z"/>
                <w:rFonts w:ascii="Times New Roman" w:hAnsi="Times New Roman" w:eastAsia="宋体" w:cs="Times New Roman"/>
                <w:szCs w:val="24"/>
              </w:rPr>
            </w:pPr>
          </w:p>
          <w:p w14:paraId="5D64F130">
            <w:pPr>
              <w:spacing w:line="360" w:lineRule="auto"/>
              <w:ind w:left="1260" w:hanging="1260"/>
              <w:rPr>
                <w:ins w:id="48" w:author="杜杰" w:date="2025-10-09T16:14:47Z"/>
                <w:rFonts w:ascii="Times New Roman" w:hAnsi="Times New Roman" w:eastAsia="宋体" w:cs="Times New Roman"/>
                <w:szCs w:val="24"/>
              </w:rPr>
            </w:pPr>
          </w:p>
          <w:p w14:paraId="4511C1BE">
            <w:pPr>
              <w:spacing w:line="360" w:lineRule="auto"/>
              <w:ind w:left="1260" w:hanging="1260"/>
              <w:rPr>
                <w:ins w:id="49" w:author="杜杰" w:date="2025-10-09T16:14:47Z"/>
                <w:rFonts w:ascii="Times New Roman" w:hAnsi="Times New Roman" w:eastAsia="宋体" w:cs="Times New Roman"/>
                <w:szCs w:val="24"/>
              </w:rPr>
            </w:pPr>
          </w:p>
          <w:p w14:paraId="2125E6CE">
            <w:pPr>
              <w:spacing w:line="360" w:lineRule="auto"/>
              <w:ind w:left="1260" w:hanging="1260"/>
              <w:rPr>
                <w:ins w:id="50" w:author="杜杰" w:date="2025-10-09T16:14:47Z"/>
                <w:rFonts w:ascii="Times New Roman" w:hAnsi="Times New Roman" w:eastAsia="宋体" w:cs="Times New Roman"/>
                <w:szCs w:val="24"/>
              </w:rPr>
            </w:pPr>
          </w:p>
          <w:p w14:paraId="40BBD90E">
            <w:pPr>
              <w:spacing w:line="360" w:lineRule="auto"/>
              <w:ind w:left="1260" w:hanging="1260"/>
              <w:rPr>
                <w:ins w:id="51" w:author="杜杰" w:date="2025-10-09T16:14:48Z"/>
                <w:rFonts w:ascii="Times New Roman" w:hAnsi="Times New Roman" w:eastAsia="宋体" w:cs="Times New Roman"/>
                <w:szCs w:val="24"/>
              </w:rPr>
            </w:pPr>
          </w:p>
          <w:p w14:paraId="37AD9517">
            <w:pPr>
              <w:spacing w:line="360" w:lineRule="auto"/>
              <w:ind w:left="1260" w:hanging="1260"/>
              <w:rPr>
                <w:ins w:id="52" w:author="杜杰" w:date="2025-10-09T16:14:48Z"/>
                <w:rFonts w:ascii="Times New Roman" w:hAnsi="Times New Roman" w:eastAsia="宋体" w:cs="Times New Roman"/>
                <w:szCs w:val="24"/>
              </w:rPr>
            </w:pPr>
          </w:p>
          <w:p w14:paraId="23101BC8">
            <w:pPr>
              <w:spacing w:line="360" w:lineRule="auto"/>
              <w:ind w:left="1260" w:hanging="1260"/>
              <w:rPr>
                <w:ins w:id="53" w:author="杜杰" w:date="2025-10-09T16:14:48Z"/>
                <w:rFonts w:ascii="Times New Roman" w:hAnsi="Times New Roman" w:eastAsia="宋体" w:cs="Times New Roman"/>
                <w:szCs w:val="24"/>
              </w:rPr>
            </w:pPr>
          </w:p>
          <w:p w14:paraId="37697FCF">
            <w:pPr>
              <w:spacing w:line="360" w:lineRule="auto"/>
              <w:ind w:left="1260" w:hanging="1260"/>
              <w:rPr>
                <w:ins w:id="54" w:author="杜杰" w:date="2025-10-09T16:14:48Z"/>
                <w:rFonts w:ascii="Times New Roman" w:hAnsi="Times New Roman" w:eastAsia="宋体" w:cs="Times New Roman"/>
                <w:szCs w:val="24"/>
              </w:rPr>
            </w:pPr>
          </w:p>
          <w:p w14:paraId="01B36066">
            <w:pPr>
              <w:spacing w:line="360" w:lineRule="auto"/>
              <w:ind w:left="1260" w:hanging="1260"/>
              <w:rPr>
                <w:ins w:id="55" w:author="杜杰" w:date="2025-10-09T16:14:49Z"/>
                <w:rFonts w:ascii="Times New Roman" w:hAnsi="Times New Roman" w:eastAsia="宋体" w:cs="Times New Roman"/>
                <w:szCs w:val="24"/>
              </w:rPr>
            </w:pPr>
          </w:p>
          <w:p w14:paraId="416C7194">
            <w:pPr>
              <w:spacing w:line="360" w:lineRule="auto"/>
              <w:ind w:left="1260" w:hanging="1260"/>
              <w:rPr>
                <w:ins w:id="56" w:author="杜杰" w:date="2025-10-09T16:14:49Z"/>
                <w:rFonts w:ascii="Times New Roman" w:hAnsi="Times New Roman" w:eastAsia="宋体" w:cs="Times New Roman"/>
                <w:szCs w:val="24"/>
              </w:rPr>
            </w:pPr>
          </w:p>
          <w:p w14:paraId="623E03F0">
            <w:pPr>
              <w:spacing w:line="360" w:lineRule="auto"/>
              <w:ind w:left="1260" w:hanging="1260"/>
              <w:rPr>
                <w:rFonts w:ascii="Times New Roman" w:hAnsi="Times New Roman" w:eastAsia="宋体" w:cs="Times New Roman"/>
                <w:szCs w:val="24"/>
              </w:rPr>
            </w:pPr>
          </w:p>
        </w:tc>
      </w:tr>
    </w:tbl>
    <w:p w14:paraId="473402F2">
      <w:pPr>
        <w:ind w:left="1800" w:hanging="1800"/>
        <w:rPr>
          <w:rFonts w:ascii="黑体" w:hAnsi="Times New Roman" w:eastAsia="黑体" w:cs="Times New Roman"/>
          <w:bCs/>
          <w:sz w:val="30"/>
          <w:szCs w:val="30"/>
        </w:rPr>
      </w:pPr>
    </w:p>
    <w:p w14:paraId="3161D38F">
      <w:pPr>
        <w:ind w:left="1800" w:hanging="1800"/>
        <w:rPr>
          <w:rFonts w:ascii="黑体" w:hAnsi="Times New Roman" w:eastAsia="黑体" w:cs="Times New Roman"/>
          <w:bCs/>
          <w:sz w:val="30"/>
          <w:szCs w:val="30"/>
        </w:rPr>
      </w:pPr>
      <w:r>
        <w:rPr>
          <w:rFonts w:hint="eastAsia" w:ascii="黑体" w:hAnsi="Times New Roman" w:eastAsia="黑体" w:cs="Times New Roman"/>
          <w:bCs/>
          <w:sz w:val="30"/>
          <w:szCs w:val="30"/>
        </w:rPr>
        <w:t>三、已取得的与论文研究内容相关的成果</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8"/>
      </w:tblGrid>
      <w:tr w14:paraId="76884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26" w:hRule="atLeast"/>
        </w:trPr>
        <w:tc>
          <w:tcPr>
            <w:tcW w:w="9648" w:type="dxa"/>
          </w:tcPr>
          <w:p w14:paraId="10FDE008">
            <w:pPr>
              <w:spacing w:line="360" w:lineRule="auto"/>
              <w:ind w:left="1260" w:hanging="1260"/>
              <w:rPr>
                <w:rFonts w:cs="Times New Roman" w:asciiTheme="minorEastAsia" w:hAnsiTheme="minorEastAsia" w:eastAsiaTheme="minorEastAsia"/>
                <w:szCs w:val="24"/>
              </w:rPr>
            </w:pPr>
            <w:r>
              <w:rPr>
                <w:rFonts w:hint="eastAsia" w:asciiTheme="minorEastAsia" w:hAnsiTheme="minorEastAsia" w:eastAsiaTheme="minorEastAsia" w:cstheme="minorEastAsia"/>
                <w:szCs w:val="24"/>
              </w:rPr>
              <w:t>已发表或已成文待发表的文章目录或其它相关研究成果。（小论文全文请另附）</w:t>
            </w:r>
          </w:p>
        </w:tc>
      </w:tr>
    </w:tbl>
    <w:p w14:paraId="6506AF03">
      <w:pPr>
        <w:ind w:left="1800" w:hanging="1800"/>
        <w:rPr>
          <w:rFonts w:ascii="黑体" w:hAnsi="Times New Roman" w:eastAsia="黑体" w:cs="Times New Roman"/>
          <w:bCs/>
          <w:sz w:val="30"/>
          <w:szCs w:val="30"/>
        </w:rPr>
      </w:pPr>
      <w:r>
        <w:rPr>
          <w:rFonts w:hint="eastAsia" w:ascii="黑体" w:hAnsi="Times New Roman" w:eastAsia="黑体" w:cs="Times New Roman"/>
          <w:bCs/>
          <w:sz w:val="30"/>
          <w:szCs w:val="30"/>
        </w:rPr>
        <w:t>四、下一步研究工作安排</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8"/>
      </w:tblGrid>
      <w:tr w14:paraId="3F31C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1" w:hRule="atLeast"/>
        </w:trPr>
        <w:tc>
          <w:tcPr>
            <w:tcW w:w="9648" w:type="dxa"/>
          </w:tcPr>
          <w:p w14:paraId="4C74FD9A">
            <w:pPr>
              <w:spacing w:line="360" w:lineRule="auto"/>
              <w:ind w:left="1260" w:hanging="1260"/>
              <w:rPr>
                <w:rFonts w:ascii="Times New Roman" w:hAnsi="Times New Roman" w:eastAsia="宋体" w:cs="Times New Roman"/>
                <w:szCs w:val="24"/>
              </w:rPr>
            </w:pPr>
            <w:r>
              <w:rPr>
                <w:rFonts w:hint="eastAsia" w:ascii="Times New Roman" w:hAnsi="Times New Roman" w:eastAsia="宋体" w:cs="Times New Roman"/>
                <w:szCs w:val="24"/>
              </w:rPr>
              <w:t>根据目前论文实际进展，下一步工作安排及时间进度安排。</w:t>
            </w:r>
          </w:p>
        </w:tc>
      </w:tr>
    </w:tbl>
    <w:p w14:paraId="7468E171">
      <w:pPr>
        <w:spacing w:before="156" w:beforeLines="50" w:line="400" w:lineRule="exact"/>
        <w:ind w:firstLine="3600" w:firstLineChars="1500"/>
        <w:rPr>
          <w:rFonts w:asciiTheme="minorEastAsia" w:hAnsiTheme="minorEastAsia" w:eastAsiaTheme="minorEastAsia"/>
          <w:sz w:val="24"/>
          <w:u w:val="single"/>
        </w:rPr>
      </w:pPr>
      <w:r>
        <w:rPr>
          <w:rFonts w:hint="eastAsia" w:asciiTheme="minorEastAsia" w:hAnsiTheme="minorEastAsia" w:eastAsiaTheme="minorEastAsia"/>
          <w:sz w:val="24"/>
        </w:rPr>
        <w:t>研究生本人签名</w:t>
      </w:r>
      <w:bookmarkStart w:id="0" w:name="_Hlk187314185"/>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p>
    <w:p w14:paraId="769D9B8B">
      <w:pPr>
        <w:spacing w:before="156" w:beforeLines="50" w:line="400" w:lineRule="exact"/>
        <w:ind w:firstLine="3600" w:firstLineChars="1500"/>
        <w:rPr>
          <w:rFonts w:asciiTheme="minorEastAsia" w:hAnsiTheme="minorEastAsia" w:eastAsiaTheme="minorEastAsia"/>
          <w:sz w:val="24"/>
          <w:u w:val="single"/>
        </w:rPr>
      </w:pPr>
      <w:r>
        <w:rPr>
          <w:rFonts w:hint="eastAsia" w:asciiTheme="minorEastAsia" w:hAnsiTheme="minorEastAsia" w:eastAsiaTheme="minorEastAsia"/>
          <w:sz w:val="24"/>
        </w:rPr>
        <w:t>指导教师（主导师）签名：</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asciiTheme="minorEastAsia" w:hAnsiTheme="minorEastAsia" w:eastAsiaTheme="minorEastAsia"/>
          <w:sz w:val="24"/>
        </w:rPr>
        <w:t xml:space="preserve"> </w:t>
      </w:r>
      <w:r>
        <w:rPr>
          <w:rFonts w:hint="eastAsia" w:asciiTheme="minorEastAsia" w:hAnsiTheme="minorEastAsia" w:eastAsiaTheme="minorEastAsia"/>
          <w:sz w:val="24"/>
        </w:rPr>
        <w:t xml:space="preserve">    </w:t>
      </w:r>
      <w:r>
        <w:rPr>
          <w:rFonts w:hint="eastAsia" w:asciiTheme="minorEastAsia" w:hAnsiTheme="minorEastAsia" w:eastAsiaTheme="minorEastAsia"/>
          <w:sz w:val="24"/>
          <w:u w:val="single"/>
        </w:rPr>
        <w:t xml:space="preserve">     </w:t>
      </w:r>
    </w:p>
    <w:p w14:paraId="17650821">
      <w:pPr>
        <w:spacing w:before="156" w:beforeLines="50" w:line="400" w:lineRule="exact"/>
        <w:ind w:firstLine="3600" w:firstLineChars="1500"/>
        <w:rPr>
          <w:sz w:val="24"/>
          <w:u w:val="single"/>
        </w:rPr>
      </w:pPr>
    </w:p>
    <w:bookmarkEnd w:id="0"/>
    <w:p w14:paraId="19F58B5E">
      <w:pPr>
        <w:ind w:left="1440" w:hanging="1440"/>
        <w:rPr>
          <w:rFonts w:asciiTheme="minorEastAsia" w:hAnsiTheme="minorEastAsia" w:eastAsiaTheme="minorEastAsia"/>
          <w:b/>
          <w:sz w:val="18"/>
          <w:szCs w:val="18"/>
        </w:rPr>
      </w:pPr>
      <w:r>
        <w:rPr>
          <w:rFonts w:hint="eastAsia" w:asciiTheme="minorEastAsia" w:hAnsiTheme="minorEastAsia" w:eastAsiaTheme="minorEastAsia"/>
          <w:sz w:val="24"/>
        </w:rPr>
        <w:t xml:space="preserve">                                                        年       月       日</w:t>
      </w:r>
    </w:p>
    <w:p w14:paraId="4FEDA529">
      <w:pPr>
        <w:pStyle w:val="5"/>
        <w:ind w:left="1920" w:hanging="1920"/>
        <w:rPr>
          <w:rFonts w:ascii="黑体" w:hAnsi="黑体" w:eastAsia="黑体"/>
          <w:b w:val="0"/>
        </w:rPr>
        <w:sectPr>
          <w:pgSz w:w="11906" w:h="16838"/>
          <w:pgMar w:top="1191" w:right="1134" w:bottom="1191" w:left="1191" w:header="851" w:footer="992" w:gutter="0"/>
          <w:cols w:space="425" w:num="1"/>
          <w:docGrid w:type="lines" w:linePitch="312" w:charSpace="0"/>
        </w:sectPr>
      </w:pPr>
    </w:p>
    <w:p w14:paraId="5026E55E">
      <w:pPr>
        <w:pStyle w:val="5"/>
        <w:spacing w:before="160"/>
        <w:ind w:left="1922" w:hanging="1922"/>
        <w:rPr>
          <w:rFonts w:ascii="黑体" w:hAnsi="黑体" w:eastAsia="黑体"/>
          <w:b w:val="0"/>
        </w:rPr>
      </w:pPr>
      <w:r>
        <w:rPr>
          <w:rFonts w:hint="eastAsia" w:ascii="黑体" w:hAnsi="黑体" w:eastAsia="黑体"/>
          <w:b w:val="0"/>
        </w:rPr>
        <w:t>中国科学技术大学学术学位研究生学位论文中期考核评审表</w:t>
      </w:r>
    </w:p>
    <w:tbl>
      <w:tblPr>
        <w:tblStyle w:val="6"/>
        <w:tblW w:w="964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95"/>
        <w:gridCol w:w="562"/>
        <w:gridCol w:w="714"/>
        <w:gridCol w:w="485"/>
        <w:gridCol w:w="222"/>
        <w:gridCol w:w="1111"/>
        <w:gridCol w:w="1731"/>
        <w:gridCol w:w="602"/>
        <w:gridCol w:w="478"/>
        <w:gridCol w:w="822"/>
        <w:gridCol w:w="1618"/>
      </w:tblGrid>
      <w:tr w14:paraId="65B6C2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95" w:type="dxa"/>
            <w:vAlign w:val="center"/>
          </w:tcPr>
          <w:p w14:paraId="7F3A3151">
            <w:pPr>
              <w:ind w:left="1164" w:hanging="1164"/>
              <w:jc w:val="center"/>
              <w:rPr>
                <w:rFonts w:ascii="黑体" w:eastAsia="黑体"/>
                <w:spacing w:val="-8"/>
                <w:szCs w:val="21"/>
              </w:rPr>
            </w:pPr>
            <w:r>
              <w:rPr>
                <w:rFonts w:ascii="黑体" w:eastAsia="黑体"/>
                <w:spacing w:val="-8"/>
                <w:szCs w:val="21"/>
              </w:rPr>
              <w:t>姓</w:t>
            </w:r>
            <w:r>
              <w:rPr>
                <w:rFonts w:hint="eastAsia" w:ascii="黑体" w:eastAsia="黑体"/>
              </w:rPr>
              <w:t xml:space="preserve">    </w:t>
            </w:r>
            <w:r>
              <w:rPr>
                <w:rFonts w:ascii="黑体" w:eastAsia="黑体"/>
                <w:spacing w:val="-8"/>
                <w:szCs w:val="21"/>
              </w:rPr>
              <w:t>名</w:t>
            </w:r>
          </w:p>
        </w:tc>
        <w:tc>
          <w:tcPr>
            <w:tcW w:w="1761" w:type="dxa"/>
            <w:gridSpan w:val="3"/>
            <w:vAlign w:val="center"/>
          </w:tcPr>
          <w:p w14:paraId="7682FF63">
            <w:pPr>
              <w:ind w:left="1260" w:hanging="1260"/>
              <w:jc w:val="center"/>
            </w:pPr>
          </w:p>
        </w:tc>
        <w:tc>
          <w:tcPr>
            <w:tcW w:w="1333" w:type="dxa"/>
            <w:gridSpan w:val="2"/>
            <w:vAlign w:val="center"/>
          </w:tcPr>
          <w:p w14:paraId="1A8C68AF">
            <w:pPr>
              <w:ind w:left="1260" w:hanging="1260"/>
              <w:jc w:val="center"/>
              <w:rPr>
                <w:rFonts w:ascii="黑体" w:eastAsia="黑体"/>
              </w:rPr>
            </w:pPr>
            <w:r>
              <w:rPr>
                <w:rFonts w:hint="eastAsia" w:ascii="黑体" w:eastAsia="黑体"/>
              </w:rPr>
              <w:t>学    号</w:t>
            </w:r>
          </w:p>
        </w:tc>
        <w:tc>
          <w:tcPr>
            <w:tcW w:w="2333" w:type="dxa"/>
            <w:gridSpan w:val="2"/>
            <w:vAlign w:val="center"/>
          </w:tcPr>
          <w:p w14:paraId="1798D4D3">
            <w:pPr>
              <w:ind w:left="1260" w:hanging="1260"/>
              <w:jc w:val="center"/>
            </w:pPr>
            <w:r>
              <w:rPr>
                <w:rFonts w:hint="eastAsia" w:asciiTheme="minorEastAsia" w:hAnsiTheme="minorEastAsia" w:eastAsiaTheme="minorEastAsia"/>
                <w:bCs/>
              </w:rPr>
              <w:t xml:space="preserve">  </w:t>
            </w:r>
          </w:p>
        </w:tc>
        <w:tc>
          <w:tcPr>
            <w:tcW w:w="1300" w:type="dxa"/>
            <w:gridSpan w:val="2"/>
            <w:vAlign w:val="center"/>
          </w:tcPr>
          <w:p w14:paraId="5D294E8F">
            <w:pPr>
              <w:ind w:left="1260" w:hanging="1260"/>
              <w:jc w:val="center"/>
              <w:rPr>
                <w:rFonts w:ascii="黑体" w:eastAsia="黑体"/>
              </w:rPr>
            </w:pPr>
            <w:r>
              <w:rPr>
                <w:rFonts w:hint="eastAsia" w:ascii="黑体" w:eastAsia="黑体"/>
              </w:rPr>
              <w:t>性    别</w:t>
            </w:r>
          </w:p>
        </w:tc>
        <w:tc>
          <w:tcPr>
            <w:tcW w:w="1618" w:type="dxa"/>
            <w:vAlign w:val="center"/>
          </w:tcPr>
          <w:p w14:paraId="14B7AEBA">
            <w:pPr>
              <w:ind w:left="1260" w:hanging="1260"/>
              <w:jc w:val="center"/>
            </w:pPr>
          </w:p>
        </w:tc>
      </w:tr>
      <w:tr w14:paraId="7C3933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295" w:type="dxa"/>
            <w:vAlign w:val="center"/>
          </w:tcPr>
          <w:p w14:paraId="2F5D0DC4">
            <w:pPr>
              <w:ind w:left="1260" w:hanging="1260"/>
              <w:jc w:val="center"/>
              <w:rPr>
                <w:rFonts w:ascii="黑体" w:eastAsia="黑体"/>
              </w:rPr>
            </w:pPr>
            <w:r>
              <w:rPr>
                <w:rFonts w:hint="eastAsia" w:ascii="黑体" w:eastAsia="黑体"/>
              </w:rPr>
              <w:t>所在院系</w:t>
            </w:r>
            <w:r>
              <w:rPr>
                <w:rFonts w:hint="eastAsia" w:asciiTheme="minorEastAsia" w:hAnsiTheme="minorEastAsia" w:eastAsiaTheme="minorEastAsia"/>
                <w:bCs/>
              </w:rPr>
              <w:t xml:space="preserve"> </w:t>
            </w:r>
          </w:p>
        </w:tc>
        <w:tc>
          <w:tcPr>
            <w:tcW w:w="3094" w:type="dxa"/>
            <w:gridSpan w:val="5"/>
            <w:vAlign w:val="center"/>
          </w:tcPr>
          <w:p w14:paraId="1FE5EE5F">
            <w:pPr>
              <w:ind w:left="1260" w:hanging="1260"/>
              <w:jc w:val="center"/>
              <w:rPr>
                <w:rFonts w:hint="default" w:ascii="黑体" w:eastAsia="黑体"/>
                <w:lang w:val="en-US" w:eastAsia="zh-CN"/>
              </w:rPr>
            </w:pPr>
            <w:ins w:id="57" w:author="杜杰" w:date="2025-10-15T15:43:10Z">
              <w:r>
                <w:rPr>
                  <w:rFonts w:hint="eastAsia" w:ascii="黑体" w:eastAsia="黑体"/>
                  <w:lang w:val="en-US" w:eastAsia="zh-CN"/>
                </w:rPr>
                <w:t>附属</w:t>
              </w:r>
            </w:ins>
            <w:ins w:id="58" w:author="杜杰" w:date="2025-10-15T15:43:11Z">
              <w:r>
                <w:rPr>
                  <w:rFonts w:hint="eastAsia" w:ascii="黑体" w:eastAsia="黑体"/>
                  <w:lang w:val="en-US" w:eastAsia="zh-CN"/>
                </w:rPr>
                <w:t>第一</w:t>
              </w:r>
            </w:ins>
            <w:ins w:id="59" w:author="杜杰" w:date="2025-10-15T15:43:12Z">
              <w:r>
                <w:rPr>
                  <w:rFonts w:hint="eastAsia" w:ascii="黑体" w:eastAsia="黑体"/>
                  <w:lang w:val="en-US" w:eastAsia="zh-CN"/>
                </w:rPr>
                <w:t>医院</w:t>
              </w:r>
            </w:ins>
          </w:p>
        </w:tc>
        <w:tc>
          <w:tcPr>
            <w:tcW w:w="1731" w:type="dxa"/>
            <w:vAlign w:val="center"/>
          </w:tcPr>
          <w:p w14:paraId="52F68801">
            <w:pPr>
              <w:ind w:left="1260" w:hanging="1260"/>
              <w:jc w:val="center"/>
            </w:pPr>
            <w:r>
              <w:rPr>
                <w:rFonts w:hint="eastAsia" w:ascii="黑体" w:eastAsia="黑体"/>
              </w:rPr>
              <w:t>学科、专业</w:t>
            </w:r>
          </w:p>
        </w:tc>
        <w:tc>
          <w:tcPr>
            <w:tcW w:w="3520" w:type="dxa"/>
            <w:gridSpan w:val="4"/>
            <w:vAlign w:val="center"/>
          </w:tcPr>
          <w:p w14:paraId="56CC71DE">
            <w:pPr>
              <w:ind w:left="1260" w:hanging="1260"/>
              <w:jc w:val="center"/>
              <w:rPr>
                <w:rFonts w:hint="default" w:eastAsia="等线"/>
                <w:lang w:val="en-US" w:eastAsia="zh-CN"/>
              </w:rPr>
            </w:pPr>
          </w:p>
        </w:tc>
      </w:tr>
      <w:tr w14:paraId="5984E9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295" w:type="dxa"/>
            <w:vAlign w:val="center"/>
          </w:tcPr>
          <w:p w14:paraId="39881D99">
            <w:pPr>
              <w:ind w:left="1260" w:hanging="1260"/>
              <w:jc w:val="center"/>
              <w:rPr>
                <w:rFonts w:ascii="黑体" w:eastAsia="黑体"/>
              </w:rPr>
            </w:pPr>
            <w:r>
              <w:rPr>
                <w:rFonts w:hint="eastAsia" w:ascii="黑体" w:eastAsia="黑体"/>
              </w:rPr>
              <w:t>研究方向</w:t>
            </w:r>
          </w:p>
        </w:tc>
        <w:tc>
          <w:tcPr>
            <w:tcW w:w="3094" w:type="dxa"/>
            <w:gridSpan w:val="5"/>
            <w:vAlign w:val="center"/>
          </w:tcPr>
          <w:p w14:paraId="35E44EEC">
            <w:pPr>
              <w:ind w:left="1260" w:hanging="1260"/>
              <w:jc w:val="center"/>
              <w:rPr>
                <w:rFonts w:ascii="黑体" w:eastAsia="黑体"/>
              </w:rPr>
            </w:pPr>
          </w:p>
        </w:tc>
        <w:tc>
          <w:tcPr>
            <w:tcW w:w="1731" w:type="dxa"/>
            <w:vAlign w:val="center"/>
          </w:tcPr>
          <w:p w14:paraId="12B4937F">
            <w:pPr>
              <w:ind w:left="1260" w:hanging="1260"/>
              <w:jc w:val="center"/>
            </w:pPr>
            <w:r>
              <w:rPr>
                <w:rFonts w:hint="eastAsia" w:ascii="黑体" w:eastAsia="黑体"/>
              </w:rPr>
              <w:t>指导教师</w:t>
            </w:r>
          </w:p>
        </w:tc>
        <w:tc>
          <w:tcPr>
            <w:tcW w:w="3520" w:type="dxa"/>
            <w:gridSpan w:val="4"/>
            <w:vAlign w:val="center"/>
          </w:tcPr>
          <w:p w14:paraId="348B27DC">
            <w:pPr>
              <w:ind w:left="1260" w:hanging="1260"/>
              <w:jc w:val="center"/>
            </w:pPr>
          </w:p>
        </w:tc>
      </w:tr>
      <w:tr w14:paraId="2AF39F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2571" w:type="dxa"/>
            <w:gridSpan w:val="3"/>
            <w:vAlign w:val="center"/>
          </w:tcPr>
          <w:p w14:paraId="5B04977D">
            <w:pPr>
              <w:ind w:left="1260" w:hanging="1260"/>
              <w:jc w:val="center"/>
              <w:rPr>
                <w:rFonts w:ascii="黑体" w:eastAsia="黑体"/>
              </w:rPr>
            </w:pPr>
            <w:r>
              <w:rPr>
                <w:rFonts w:ascii="黑体" w:eastAsia="黑体"/>
              </w:rPr>
              <w:t>学生类别</w:t>
            </w:r>
          </w:p>
        </w:tc>
        <w:tc>
          <w:tcPr>
            <w:tcW w:w="7069" w:type="dxa"/>
            <w:gridSpan w:val="8"/>
            <w:vAlign w:val="center"/>
          </w:tcPr>
          <w:p w14:paraId="5A347EDC">
            <w:pPr>
              <w:ind w:left="1260" w:hanging="1260"/>
              <w:jc w:val="center"/>
              <w:rPr>
                <w:rFonts w:ascii="黑体" w:eastAsia="黑体"/>
              </w:rPr>
            </w:pPr>
            <w:r>
              <w:rPr>
                <w:rFonts w:hint="eastAsia" w:ascii="宋体" w:hAnsi="宋体"/>
                <w:szCs w:val="24"/>
              </w:rPr>
              <w:t>□ 学术学位</w:t>
            </w:r>
            <w:r>
              <w:rPr>
                <w:rFonts w:ascii="宋体" w:hAnsi="宋体"/>
                <w:szCs w:val="24"/>
              </w:rPr>
              <w:t>硕士</w:t>
            </w:r>
            <w:r>
              <w:rPr>
                <w:rFonts w:hint="eastAsia" w:ascii="宋体" w:hAnsi="宋体"/>
                <w:szCs w:val="24"/>
              </w:rPr>
              <w:t xml:space="preserve"> </w:t>
            </w:r>
            <w:r>
              <w:rPr>
                <w:rFonts w:ascii="宋体" w:hAnsi="宋体"/>
                <w:szCs w:val="24"/>
              </w:rPr>
              <w:t xml:space="preserve"> </w:t>
            </w:r>
            <w:r>
              <w:rPr>
                <w:rFonts w:hint="eastAsia" w:ascii="宋体" w:hAnsi="宋体"/>
                <w:szCs w:val="24"/>
              </w:rPr>
              <w:t xml:space="preserve">      </w:t>
            </w:r>
            <w:r>
              <w:rPr>
                <w:rFonts w:ascii="宋体" w:hAnsi="宋体"/>
                <w:szCs w:val="24"/>
              </w:rPr>
              <w:t xml:space="preserve">  </w:t>
            </w:r>
            <w:del w:id="60" w:author="杜杰" w:date="2025-10-09T16:15:07Z">
              <w:r>
                <w:rPr>
                  <w:rFonts w:hint="eastAsia" w:ascii="宋体" w:hAnsi="宋体"/>
                  <w:szCs w:val="24"/>
                </w:rPr>
                <w:delText>□</w:delText>
              </w:r>
            </w:del>
            <w:ins w:id="61" w:author="杜杰" w:date="2025-10-09T16:15:07Z">
              <w:r>
                <w:rPr>
                  <w:rFonts w:hint="eastAsia" w:ascii="宋体" w:hAnsi="宋体"/>
                  <w:szCs w:val="24"/>
                  <w:lang w:eastAsia="zh-CN"/>
                </w:rPr>
                <w:t>☑</w:t>
              </w:r>
            </w:ins>
            <w:r>
              <w:rPr>
                <w:rFonts w:ascii="宋体" w:hAnsi="宋体"/>
                <w:szCs w:val="24"/>
              </w:rPr>
              <w:t xml:space="preserve"> </w:t>
            </w:r>
            <w:r>
              <w:rPr>
                <w:rFonts w:hint="eastAsia" w:ascii="宋体" w:hAnsi="宋体"/>
                <w:szCs w:val="24"/>
              </w:rPr>
              <w:t>学术</w:t>
            </w:r>
            <w:r>
              <w:rPr>
                <w:rFonts w:ascii="宋体" w:hAnsi="宋体"/>
                <w:szCs w:val="24"/>
              </w:rPr>
              <w:t>学位博士</w:t>
            </w:r>
          </w:p>
        </w:tc>
      </w:tr>
      <w:tr w14:paraId="12D1BF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2571" w:type="dxa"/>
            <w:gridSpan w:val="3"/>
            <w:vAlign w:val="center"/>
          </w:tcPr>
          <w:p w14:paraId="5F4297CD">
            <w:pPr>
              <w:ind w:left="1260" w:hanging="1260"/>
              <w:jc w:val="center"/>
              <w:rPr>
                <w:rFonts w:ascii="黑体" w:eastAsia="黑体"/>
              </w:rPr>
            </w:pPr>
            <w:r>
              <w:rPr>
                <w:rFonts w:hint="eastAsia" w:ascii="黑体" w:eastAsia="黑体"/>
              </w:rPr>
              <w:t>拟撰写的学位论文题目</w:t>
            </w:r>
          </w:p>
        </w:tc>
        <w:tc>
          <w:tcPr>
            <w:tcW w:w="7069" w:type="dxa"/>
            <w:gridSpan w:val="8"/>
            <w:vAlign w:val="center"/>
          </w:tcPr>
          <w:p w14:paraId="18C68464">
            <w:pPr>
              <w:ind w:left="1260" w:hanging="1260"/>
              <w:jc w:val="center"/>
              <w:rPr>
                <w:rFonts w:ascii="黑体" w:eastAsia="黑体"/>
              </w:rPr>
            </w:pPr>
          </w:p>
        </w:tc>
      </w:tr>
      <w:tr w14:paraId="7BD1DA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2571" w:type="dxa"/>
            <w:gridSpan w:val="3"/>
            <w:vAlign w:val="center"/>
          </w:tcPr>
          <w:p w14:paraId="13BBD703">
            <w:pPr>
              <w:ind w:left="1260" w:hanging="1260"/>
              <w:jc w:val="center"/>
              <w:rPr>
                <w:rFonts w:ascii="黑体" w:eastAsia="黑体"/>
              </w:rPr>
            </w:pPr>
            <w:r>
              <w:rPr>
                <w:rFonts w:hint="eastAsia" w:ascii="黑体" w:eastAsia="黑体"/>
              </w:rPr>
              <w:t>支持论文研究的科研项目</w:t>
            </w:r>
          </w:p>
        </w:tc>
        <w:tc>
          <w:tcPr>
            <w:tcW w:w="7069" w:type="dxa"/>
            <w:gridSpan w:val="8"/>
            <w:vAlign w:val="center"/>
          </w:tcPr>
          <w:p w14:paraId="28345C9E">
            <w:pPr>
              <w:ind w:left="1260" w:hanging="1260"/>
              <w:jc w:val="center"/>
              <w:rPr>
                <w:rFonts w:ascii="黑体" w:eastAsia="黑体"/>
              </w:rPr>
            </w:pPr>
          </w:p>
        </w:tc>
      </w:tr>
      <w:tr w14:paraId="6F8BE4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0" w:hRule="exact"/>
          <w:jc w:val="center"/>
        </w:trPr>
        <w:tc>
          <w:tcPr>
            <w:tcW w:w="9640" w:type="dxa"/>
            <w:gridSpan w:val="11"/>
            <w:vAlign w:val="center"/>
          </w:tcPr>
          <w:p w14:paraId="3CBE6740">
            <w:pPr>
              <w:ind w:left="1260" w:hanging="1260"/>
              <w:jc w:val="center"/>
              <w:rPr>
                <w:rFonts w:ascii="黑体" w:hAnsi="黑体" w:eastAsia="黑体" w:cs="黑体"/>
              </w:rPr>
            </w:pPr>
            <w:r>
              <w:rPr>
                <w:rFonts w:hint="eastAsia" w:ascii="黑体" w:hAnsi="黑体" w:eastAsia="黑体" w:cs="黑体"/>
              </w:rPr>
              <w:t>中期考核评审组成员名单</w:t>
            </w:r>
          </w:p>
        </w:tc>
      </w:tr>
      <w:tr w14:paraId="1B088B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2" w:hRule="exact"/>
          <w:jc w:val="center"/>
        </w:trPr>
        <w:tc>
          <w:tcPr>
            <w:tcW w:w="1857" w:type="dxa"/>
            <w:gridSpan w:val="2"/>
            <w:vAlign w:val="center"/>
          </w:tcPr>
          <w:p w14:paraId="64D4A106">
            <w:pPr>
              <w:ind w:left="1260" w:hanging="1260"/>
              <w:jc w:val="center"/>
              <w:rPr>
                <w:rFonts w:ascii="黑体" w:hAnsi="黑体" w:eastAsia="黑体" w:cs="黑体"/>
              </w:rPr>
            </w:pPr>
            <w:r>
              <w:rPr>
                <w:rFonts w:hint="eastAsia" w:ascii="黑体" w:hAnsi="黑体" w:eastAsia="黑体" w:cs="黑体"/>
              </w:rPr>
              <w:t>姓名</w:t>
            </w:r>
          </w:p>
        </w:tc>
        <w:tc>
          <w:tcPr>
            <w:tcW w:w="1421" w:type="dxa"/>
            <w:gridSpan w:val="3"/>
            <w:vAlign w:val="center"/>
          </w:tcPr>
          <w:p w14:paraId="4C325166">
            <w:pPr>
              <w:ind w:left="1260" w:hanging="1260"/>
              <w:jc w:val="center"/>
              <w:rPr>
                <w:rFonts w:ascii="黑体" w:hAnsi="黑体" w:eastAsia="黑体" w:cs="黑体"/>
              </w:rPr>
            </w:pPr>
            <w:r>
              <w:rPr>
                <w:rFonts w:hint="eastAsia" w:ascii="黑体" w:hAnsi="黑体" w:eastAsia="黑体" w:cs="黑体"/>
              </w:rPr>
              <w:t>职称</w:t>
            </w:r>
          </w:p>
        </w:tc>
        <w:tc>
          <w:tcPr>
            <w:tcW w:w="3922" w:type="dxa"/>
            <w:gridSpan w:val="4"/>
            <w:vAlign w:val="center"/>
          </w:tcPr>
          <w:p w14:paraId="41699750">
            <w:pPr>
              <w:ind w:left="1260" w:hanging="1260"/>
              <w:jc w:val="center"/>
              <w:rPr>
                <w:rFonts w:ascii="黑体" w:hAnsi="黑体" w:eastAsia="黑体" w:cs="黑体"/>
              </w:rPr>
            </w:pPr>
            <w:r>
              <w:rPr>
                <w:rFonts w:hint="eastAsia" w:ascii="黑体" w:hAnsi="黑体" w:eastAsia="黑体" w:cs="黑体"/>
              </w:rPr>
              <w:t>工作单位</w:t>
            </w:r>
          </w:p>
        </w:tc>
        <w:tc>
          <w:tcPr>
            <w:tcW w:w="2440" w:type="dxa"/>
            <w:gridSpan w:val="2"/>
            <w:vAlign w:val="center"/>
          </w:tcPr>
          <w:p w14:paraId="0ADEA910">
            <w:pPr>
              <w:ind w:left="1260" w:hanging="1260"/>
              <w:jc w:val="center"/>
              <w:rPr>
                <w:rFonts w:ascii="黑体" w:hAnsi="黑体" w:eastAsia="黑体" w:cs="黑体"/>
              </w:rPr>
            </w:pPr>
            <w:r>
              <w:rPr>
                <w:rFonts w:hint="eastAsia" w:ascii="黑体" w:hAnsi="黑体" w:eastAsia="黑体" w:cs="黑体"/>
              </w:rPr>
              <w:t>签名</w:t>
            </w:r>
          </w:p>
        </w:tc>
      </w:tr>
      <w:tr w14:paraId="719365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57" w:type="dxa"/>
            <w:gridSpan w:val="2"/>
            <w:vAlign w:val="center"/>
          </w:tcPr>
          <w:p w14:paraId="31E9F726">
            <w:pPr>
              <w:ind w:left="1260" w:hanging="1260"/>
              <w:jc w:val="center"/>
            </w:pPr>
          </w:p>
        </w:tc>
        <w:tc>
          <w:tcPr>
            <w:tcW w:w="1421" w:type="dxa"/>
            <w:gridSpan w:val="3"/>
            <w:vAlign w:val="center"/>
          </w:tcPr>
          <w:p w14:paraId="77BB352F">
            <w:pPr>
              <w:ind w:left="1260" w:hanging="1260"/>
              <w:jc w:val="center"/>
            </w:pPr>
          </w:p>
        </w:tc>
        <w:tc>
          <w:tcPr>
            <w:tcW w:w="3922" w:type="dxa"/>
            <w:gridSpan w:val="4"/>
            <w:vAlign w:val="center"/>
          </w:tcPr>
          <w:p w14:paraId="63F437BF">
            <w:pPr>
              <w:ind w:left="1260" w:hanging="1260"/>
              <w:jc w:val="center"/>
            </w:pPr>
          </w:p>
        </w:tc>
        <w:tc>
          <w:tcPr>
            <w:tcW w:w="2440" w:type="dxa"/>
            <w:gridSpan w:val="2"/>
            <w:vAlign w:val="center"/>
          </w:tcPr>
          <w:p w14:paraId="2B0B74FA">
            <w:pPr>
              <w:ind w:left="1260" w:hanging="1260"/>
              <w:jc w:val="center"/>
            </w:pPr>
          </w:p>
        </w:tc>
      </w:tr>
      <w:tr w14:paraId="1A9E53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57" w:type="dxa"/>
            <w:gridSpan w:val="2"/>
            <w:vAlign w:val="center"/>
          </w:tcPr>
          <w:p w14:paraId="3EA7C352">
            <w:pPr>
              <w:ind w:left="1260" w:hanging="1260"/>
              <w:jc w:val="center"/>
            </w:pPr>
          </w:p>
        </w:tc>
        <w:tc>
          <w:tcPr>
            <w:tcW w:w="1421" w:type="dxa"/>
            <w:gridSpan w:val="3"/>
            <w:vAlign w:val="center"/>
          </w:tcPr>
          <w:p w14:paraId="44FCF2D6">
            <w:pPr>
              <w:ind w:left="1260" w:hanging="1260"/>
              <w:jc w:val="center"/>
            </w:pPr>
          </w:p>
        </w:tc>
        <w:tc>
          <w:tcPr>
            <w:tcW w:w="3922" w:type="dxa"/>
            <w:gridSpan w:val="4"/>
            <w:vAlign w:val="center"/>
          </w:tcPr>
          <w:p w14:paraId="36FCD19C">
            <w:pPr>
              <w:ind w:left="1260" w:hanging="1260"/>
              <w:jc w:val="center"/>
            </w:pPr>
          </w:p>
        </w:tc>
        <w:tc>
          <w:tcPr>
            <w:tcW w:w="2440" w:type="dxa"/>
            <w:gridSpan w:val="2"/>
            <w:vAlign w:val="center"/>
          </w:tcPr>
          <w:p w14:paraId="1C022DA8">
            <w:pPr>
              <w:ind w:left="1260" w:hanging="1260"/>
              <w:jc w:val="center"/>
            </w:pPr>
          </w:p>
        </w:tc>
      </w:tr>
      <w:tr w14:paraId="7FD7E0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57" w:type="dxa"/>
            <w:gridSpan w:val="2"/>
            <w:vAlign w:val="center"/>
          </w:tcPr>
          <w:p w14:paraId="46FC34C3">
            <w:pPr>
              <w:ind w:left="1260" w:hanging="1260"/>
              <w:jc w:val="center"/>
            </w:pPr>
          </w:p>
        </w:tc>
        <w:tc>
          <w:tcPr>
            <w:tcW w:w="1421" w:type="dxa"/>
            <w:gridSpan w:val="3"/>
            <w:vAlign w:val="center"/>
          </w:tcPr>
          <w:p w14:paraId="548109C9">
            <w:pPr>
              <w:ind w:left="1260" w:hanging="1260"/>
              <w:jc w:val="center"/>
            </w:pPr>
          </w:p>
        </w:tc>
        <w:tc>
          <w:tcPr>
            <w:tcW w:w="3922" w:type="dxa"/>
            <w:gridSpan w:val="4"/>
            <w:vAlign w:val="center"/>
          </w:tcPr>
          <w:p w14:paraId="756141E7">
            <w:pPr>
              <w:ind w:left="1260" w:hanging="1260"/>
              <w:jc w:val="center"/>
            </w:pPr>
          </w:p>
        </w:tc>
        <w:tc>
          <w:tcPr>
            <w:tcW w:w="2440" w:type="dxa"/>
            <w:gridSpan w:val="2"/>
            <w:vAlign w:val="center"/>
          </w:tcPr>
          <w:p w14:paraId="2F2A2B9D">
            <w:pPr>
              <w:ind w:left="1260" w:hanging="1260"/>
              <w:jc w:val="center"/>
            </w:pPr>
          </w:p>
        </w:tc>
      </w:tr>
      <w:tr w14:paraId="02E83E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57" w:type="dxa"/>
            <w:gridSpan w:val="2"/>
            <w:vAlign w:val="center"/>
          </w:tcPr>
          <w:p w14:paraId="17D43BD9">
            <w:pPr>
              <w:ind w:left="1260" w:hanging="1260"/>
              <w:jc w:val="center"/>
            </w:pPr>
          </w:p>
        </w:tc>
        <w:tc>
          <w:tcPr>
            <w:tcW w:w="1421" w:type="dxa"/>
            <w:gridSpan w:val="3"/>
            <w:vAlign w:val="center"/>
          </w:tcPr>
          <w:p w14:paraId="4408C162">
            <w:pPr>
              <w:ind w:left="1260" w:hanging="1260"/>
              <w:jc w:val="center"/>
            </w:pPr>
          </w:p>
        </w:tc>
        <w:tc>
          <w:tcPr>
            <w:tcW w:w="3922" w:type="dxa"/>
            <w:gridSpan w:val="4"/>
            <w:vAlign w:val="center"/>
          </w:tcPr>
          <w:p w14:paraId="1EEFA65E">
            <w:pPr>
              <w:ind w:left="1260" w:hanging="1260"/>
              <w:jc w:val="center"/>
            </w:pPr>
          </w:p>
        </w:tc>
        <w:tc>
          <w:tcPr>
            <w:tcW w:w="2440" w:type="dxa"/>
            <w:gridSpan w:val="2"/>
            <w:vAlign w:val="center"/>
          </w:tcPr>
          <w:p w14:paraId="6ACE2EDA">
            <w:pPr>
              <w:ind w:left="1260" w:hanging="1260"/>
              <w:jc w:val="center"/>
            </w:pPr>
          </w:p>
        </w:tc>
      </w:tr>
      <w:tr w14:paraId="1CD703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57" w:type="dxa"/>
            <w:gridSpan w:val="2"/>
            <w:vAlign w:val="center"/>
          </w:tcPr>
          <w:p w14:paraId="22BA739B">
            <w:pPr>
              <w:ind w:left="1260" w:hanging="1260"/>
              <w:jc w:val="center"/>
            </w:pPr>
          </w:p>
        </w:tc>
        <w:tc>
          <w:tcPr>
            <w:tcW w:w="1421" w:type="dxa"/>
            <w:gridSpan w:val="3"/>
            <w:vAlign w:val="center"/>
          </w:tcPr>
          <w:p w14:paraId="65F1D095">
            <w:pPr>
              <w:ind w:left="1260" w:hanging="1260"/>
              <w:jc w:val="center"/>
            </w:pPr>
          </w:p>
        </w:tc>
        <w:tc>
          <w:tcPr>
            <w:tcW w:w="3922" w:type="dxa"/>
            <w:gridSpan w:val="4"/>
            <w:vAlign w:val="center"/>
          </w:tcPr>
          <w:p w14:paraId="08DBDBB8">
            <w:pPr>
              <w:ind w:left="1260" w:hanging="1260"/>
              <w:jc w:val="center"/>
            </w:pPr>
          </w:p>
        </w:tc>
        <w:tc>
          <w:tcPr>
            <w:tcW w:w="2440" w:type="dxa"/>
            <w:gridSpan w:val="2"/>
            <w:vAlign w:val="center"/>
          </w:tcPr>
          <w:p w14:paraId="7588D16C">
            <w:pPr>
              <w:ind w:left="1260" w:hanging="1260"/>
              <w:jc w:val="center"/>
            </w:pPr>
          </w:p>
        </w:tc>
      </w:tr>
      <w:tr w14:paraId="31C845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10" w:hRule="atLeast"/>
          <w:jc w:val="center"/>
        </w:trPr>
        <w:tc>
          <w:tcPr>
            <w:tcW w:w="9640" w:type="dxa"/>
            <w:gridSpan w:val="11"/>
          </w:tcPr>
          <w:p w14:paraId="7FA21217">
            <w:pPr>
              <w:ind w:left="1260" w:hanging="1260"/>
            </w:pPr>
            <w:r>
              <w:rPr>
                <w:rFonts w:hint="eastAsia"/>
              </w:rPr>
              <w:t>指导教师意见：</w:t>
            </w:r>
          </w:p>
          <w:p w14:paraId="079CEB67"/>
          <w:p w14:paraId="29FF8963"/>
          <w:p w14:paraId="4B4672EE">
            <w:pPr>
              <w:ind w:left="1260" w:hanging="1260"/>
            </w:pPr>
          </w:p>
          <w:p w14:paraId="68B3F7BD">
            <w:pPr>
              <w:ind w:left="1260" w:hanging="1260"/>
            </w:pPr>
            <w:r>
              <w:rPr>
                <w:rFonts w:hint="eastAsia"/>
              </w:rPr>
              <w:t xml:space="preserve">   </w:t>
            </w:r>
          </w:p>
          <w:p w14:paraId="5B340159">
            <w:pPr>
              <w:ind w:left="1260" w:hanging="1260"/>
            </w:pPr>
          </w:p>
          <w:p w14:paraId="75249E8D">
            <w:pPr>
              <w:ind w:left="1260" w:hanging="1260"/>
            </w:pPr>
          </w:p>
          <w:p w14:paraId="18E384A8">
            <w:pPr>
              <w:ind w:firstLine="4620" w:firstLineChars="2200"/>
            </w:pPr>
            <w:r>
              <w:rPr>
                <w:rFonts w:hint="eastAsia"/>
              </w:rPr>
              <w:t>指导教师（主导师）签字：</w:t>
            </w:r>
          </w:p>
          <w:p w14:paraId="6B64D734">
            <w:pPr>
              <w:ind w:firstLine="3675" w:firstLineChars="1750"/>
            </w:pPr>
          </w:p>
          <w:p w14:paraId="16A0CC3F">
            <w:pPr>
              <w:ind w:left="1260" w:hanging="1260"/>
            </w:pPr>
            <w:r>
              <w:rPr>
                <w:rFonts w:hint="eastAsia"/>
              </w:rPr>
              <w:t xml:space="preserve">                                                                           年    月    日         </w:t>
            </w:r>
          </w:p>
        </w:tc>
      </w:tr>
      <w:tr w14:paraId="086F4DB0">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67" w:hRule="atLeast"/>
          <w:jc w:val="center"/>
        </w:trPr>
        <w:tc>
          <w:tcPr>
            <w:tcW w:w="9640" w:type="dxa"/>
            <w:gridSpan w:val="11"/>
          </w:tcPr>
          <w:p w14:paraId="6B11F92E">
            <w:pPr>
              <w:ind w:left="1260" w:hanging="1260"/>
              <w:rPr>
                <w:rFonts w:hint="eastAsia" w:eastAsia="等线"/>
                <w:lang w:eastAsia="zh-CN"/>
              </w:rPr>
            </w:pPr>
            <w:r>
              <w:rPr>
                <w:rFonts w:hint="eastAsia"/>
              </w:rPr>
              <w:t>评审小组意见：（是否通过中期考核，</w:t>
            </w:r>
            <w:del w:id="62" w:author="杜杰" w:date="2025-10-15T15:44:34Z">
              <w:r>
                <w:rPr>
                  <w:rFonts w:hint="default"/>
                  <w:lang w:val="en-US"/>
                </w:rPr>
                <w:delText>是否</w:delText>
              </w:r>
            </w:del>
            <w:ins w:id="63" w:author="杜杰" w:date="2025-10-15T15:44:35Z">
              <w:r>
                <w:rPr>
                  <w:rFonts w:hint="eastAsia"/>
                  <w:lang w:val="en-US" w:eastAsia="zh-CN"/>
                </w:rPr>
                <w:t>明确</w:t>
              </w:r>
            </w:ins>
            <w:ins w:id="64" w:author="杜杰" w:date="2025-10-15T15:44:37Z">
              <w:r>
                <w:rPr>
                  <w:rFonts w:hint="eastAsia"/>
                  <w:lang w:val="en-US" w:eastAsia="zh-CN"/>
                </w:rPr>
                <w:t>进一步</w:t>
              </w:r>
            </w:ins>
            <w:ins w:id="65" w:author="杜杰" w:date="2025-10-15T15:44:39Z">
              <w:r>
                <w:rPr>
                  <w:rFonts w:hint="eastAsia"/>
                  <w:lang w:val="en-US" w:eastAsia="zh-CN"/>
                </w:rPr>
                <w:t>修改</w:t>
              </w:r>
            </w:ins>
            <w:ins w:id="66" w:author="杜杰" w:date="2025-10-15T15:44:42Z">
              <w:r>
                <w:rPr>
                  <w:rFonts w:hint="eastAsia"/>
                  <w:lang w:val="en-US" w:eastAsia="zh-CN"/>
                </w:rPr>
                <w:t>建议</w:t>
              </w:r>
            </w:ins>
            <w:ins w:id="67" w:author="杜杰" w:date="2025-10-15T15:44:47Z">
              <w:r>
                <w:rPr>
                  <w:rFonts w:hint="eastAsia"/>
                  <w:lang w:val="en-US" w:eastAsia="zh-CN"/>
                </w:rPr>
                <w:t>等</w:t>
              </w:r>
            </w:ins>
            <w:del w:id="68" w:author="杜杰" w:date="2025-10-15T15:44:45Z">
              <w:r>
                <w:rPr>
                  <w:rFonts w:hint="eastAsia"/>
                </w:rPr>
                <w:delText>需要修改等</w:delText>
              </w:r>
            </w:del>
            <w:r>
              <w:rPr>
                <w:rFonts w:hint="eastAsia"/>
              </w:rPr>
              <w:t>）</w:t>
            </w:r>
          </w:p>
          <w:p w14:paraId="2B9137E6">
            <w:pPr>
              <w:ind w:left="1260" w:hanging="1260"/>
            </w:pPr>
          </w:p>
          <w:p w14:paraId="7D1A3277">
            <w:pPr>
              <w:ind w:left="0" w:firstLine="0"/>
              <w:rPr>
                <w:ins w:id="70" w:author="杜杰" w:date="2025-10-15T15:45:22Z"/>
              </w:rPr>
              <w:pPrChange w:id="69" w:author="杜杰" w:date="2025-10-15T15:45:28Z">
                <w:pPr>
                  <w:ind w:left="1260" w:hanging="1260"/>
                </w:pPr>
              </w:pPrChange>
            </w:pPr>
          </w:p>
          <w:p w14:paraId="4F922693">
            <w:pPr>
              <w:ind w:left="0" w:firstLine="0"/>
              <w:pPrChange w:id="71" w:author="杜杰" w:date="2025-10-15T15:38:23Z">
                <w:pPr>
                  <w:ind w:left="1260" w:hanging="1260"/>
                </w:pPr>
              </w:pPrChange>
            </w:pPr>
            <w:bookmarkStart w:id="1" w:name="_GoBack"/>
            <w:bookmarkEnd w:id="1"/>
          </w:p>
          <w:p w14:paraId="710EFD1B">
            <w:pPr>
              <w:rPr>
                <w:rFonts w:cs="等线"/>
                <w:szCs w:val="24"/>
              </w:rPr>
            </w:pPr>
          </w:p>
          <w:tbl>
            <w:tblPr>
              <w:tblStyle w:val="7"/>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8"/>
              <w:gridCol w:w="2172"/>
              <w:gridCol w:w="2683"/>
              <w:gridCol w:w="2501"/>
            </w:tblGrid>
            <w:tr w14:paraId="19491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133" w:type="dxa"/>
                  <w:gridSpan w:val="3"/>
                  <w:vAlign w:val="center"/>
                </w:tcPr>
                <w:p w14:paraId="6710FB01">
                  <w:pPr>
                    <w:jc w:val="center"/>
                    <w:rPr>
                      <w:rFonts w:cs="等线"/>
                      <w:szCs w:val="24"/>
                    </w:rPr>
                  </w:pPr>
                  <w:r>
                    <w:rPr>
                      <w:rFonts w:hint="eastAsia" w:cs="等线"/>
                      <w:b/>
                      <w:bCs/>
                      <w:sz w:val="24"/>
                      <w:szCs w:val="32"/>
                    </w:rPr>
                    <w:t>□ 通过</w:t>
                  </w:r>
                </w:p>
              </w:tc>
              <w:tc>
                <w:tcPr>
                  <w:tcW w:w="2501" w:type="dxa"/>
                  <w:vMerge w:val="restart"/>
                  <w:vAlign w:val="center"/>
                </w:tcPr>
                <w:p w14:paraId="117A3B7E">
                  <w:pPr>
                    <w:jc w:val="center"/>
                    <w:rPr>
                      <w:rFonts w:cs="等线"/>
                      <w:szCs w:val="24"/>
                    </w:rPr>
                  </w:pPr>
                  <w:r>
                    <w:rPr>
                      <w:rFonts w:hint="eastAsia" w:cs="等线"/>
                      <w:b/>
                      <w:bCs/>
                      <w:sz w:val="24"/>
                      <w:szCs w:val="32"/>
                    </w:rPr>
                    <w:t>□ 不通过</w:t>
                  </w:r>
                </w:p>
              </w:tc>
            </w:tr>
            <w:tr w14:paraId="766AF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2278" w:type="dxa"/>
                  <w:vAlign w:val="center"/>
                </w:tcPr>
                <w:p w14:paraId="2484D6C6">
                  <w:pPr>
                    <w:jc w:val="center"/>
                    <w:rPr>
                      <w:rFonts w:cs="等线"/>
                      <w:szCs w:val="24"/>
                    </w:rPr>
                  </w:pPr>
                  <w:r>
                    <w:rPr>
                      <w:rFonts w:hint="eastAsia" w:cs="等线"/>
                      <w:szCs w:val="24"/>
                    </w:rPr>
                    <w:t>□ 优秀</w:t>
                  </w:r>
                </w:p>
              </w:tc>
              <w:tc>
                <w:tcPr>
                  <w:tcW w:w="2172" w:type="dxa"/>
                  <w:vAlign w:val="center"/>
                </w:tcPr>
                <w:p w14:paraId="173028DF">
                  <w:pPr>
                    <w:jc w:val="center"/>
                    <w:rPr>
                      <w:rFonts w:cs="等线"/>
                      <w:szCs w:val="24"/>
                    </w:rPr>
                  </w:pPr>
                  <w:r>
                    <w:rPr>
                      <w:rFonts w:hint="eastAsia" w:cs="等线"/>
                      <w:szCs w:val="24"/>
                    </w:rPr>
                    <w:t>□ 良好</w:t>
                  </w:r>
                </w:p>
              </w:tc>
              <w:tc>
                <w:tcPr>
                  <w:tcW w:w="2683" w:type="dxa"/>
                  <w:vAlign w:val="center"/>
                </w:tcPr>
                <w:p w14:paraId="2D9CBCAB">
                  <w:pPr>
                    <w:jc w:val="center"/>
                    <w:rPr>
                      <w:rFonts w:cs="等线"/>
                      <w:szCs w:val="24"/>
                    </w:rPr>
                  </w:pPr>
                  <w:r>
                    <w:rPr>
                      <w:rFonts w:hint="eastAsia" w:cs="等线"/>
                      <w:szCs w:val="24"/>
                    </w:rPr>
                    <w:t>□ 一般</w:t>
                  </w:r>
                </w:p>
              </w:tc>
              <w:tc>
                <w:tcPr>
                  <w:tcW w:w="2501" w:type="dxa"/>
                  <w:vMerge w:val="continue"/>
                  <w:vAlign w:val="center"/>
                </w:tcPr>
                <w:p w14:paraId="70FEB4CD">
                  <w:pPr>
                    <w:jc w:val="center"/>
                    <w:rPr>
                      <w:rFonts w:cs="等线"/>
                      <w:szCs w:val="24"/>
                    </w:rPr>
                  </w:pPr>
                </w:p>
              </w:tc>
            </w:tr>
          </w:tbl>
          <w:p w14:paraId="0FE7ACE0">
            <w:pPr>
              <w:rPr>
                <w:del w:id="72" w:author="杜杰" w:date="2025-10-15T15:38:03Z"/>
              </w:rPr>
            </w:pPr>
          </w:p>
          <w:p w14:paraId="6560F73A">
            <w:pPr>
              <w:ind w:left="0" w:firstLine="0"/>
              <w:jc w:val="both"/>
              <w:rPr>
                <w:ins w:id="74" w:author="杜杰" w:date="2025-10-15T15:36:55Z"/>
                <w:rFonts w:hint="eastAsia"/>
              </w:rPr>
              <w:pPrChange w:id="73" w:author="杜杰" w:date="2025-10-15T15:38:02Z">
                <w:pPr>
                  <w:ind w:left="1260" w:hanging="1260"/>
                  <w:jc w:val="center"/>
                </w:pPr>
              </w:pPrChange>
            </w:pPr>
            <w:r>
              <w:rPr>
                <w:rFonts w:hint="eastAsia"/>
              </w:rPr>
              <w:t xml:space="preserve">                            </w:t>
            </w:r>
          </w:p>
          <w:p w14:paraId="54506AEA">
            <w:pPr>
              <w:ind w:left="1260" w:hanging="1260"/>
              <w:jc w:val="center"/>
              <w:rPr>
                <w:del w:id="75" w:author="杜杰" w:date="2025-10-15T15:36:57Z"/>
              </w:rPr>
            </w:pPr>
            <w:r>
              <w:rPr>
                <w:rFonts w:hint="eastAsia"/>
              </w:rPr>
              <w:t xml:space="preserve"> 评审小组组长签字：</w:t>
            </w:r>
          </w:p>
          <w:p w14:paraId="54506AEA">
            <w:pPr>
              <w:ind w:left="1260" w:hanging="1260"/>
              <w:jc w:val="center"/>
              <w:pPrChange w:id="76" w:author="杜杰" w:date="2025-10-15T15:36:57Z">
                <w:pPr>
                  <w:ind w:left="1260" w:hanging="1260"/>
                  <w:jc w:val="center"/>
                </w:pPr>
              </w:pPrChange>
            </w:pPr>
          </w:p>
          <w:p w14:paraId="43E6CDBB">
            <w:pPr>
              <w:ind w:left="1260" w:hanging="1260"/>
            </w:pPr>
            <w:r>
              <w:rPr>
                <w:rFonts w:hint="eastAsia"/>
              </w:rPr>
              <w:t xml:space="preserve">                                                                           年    月    日</w:t>
            </w:r>
          </w:p>
        </w:tc>
      </w:tr>
    </w:tbl>
    <w:p w14:paraId="310408BE">
      <w:pPr>
        <w:pStyle w:val="9"/>
        <w:spacing w:line="360" w:lineRule="auto"/>
        <w:ind w:right="240" w:firstLine="0" w:firstLineChars="0"/>
        <w:rPr>
          <w:rFonts w:ascii="仿宋" w:hAnsi="仿宋" w:eastAsia="仿宋"/>
          <w:sz w:val="24"/>
          <w:szCs w:val="24"/>
        </w:rPr>
      </w:pPr>
    </w:p>
    <w:sectPr>
      <w:footerReference r:id="rId6" w:type="default"/>
      <w:pgSz w:w="11906" w:h="16838"/>
      <w:pgMar w:top="1191" w:right="1134" w:bottom="1191" w:left="119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华文行楷">
    <w:panose1 w:val="02010800040101010101"/>
    <w:charset w:val="86"/>
    <w:family w:val="auto"/>
    <w:pitch w:val="default"/>
    <w:sig w:usb0="00000001" w:usb1="080F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722F15">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AB412C">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AAB412C">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F83E43">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C23E94"/>
    <w:multiLevelType w:val="multilevel"/>
    <w:tmpl w:val="60C23E94"/>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杜杰">
    <w15:presenceInfo w15:providerId="WPS Office" w15:userId="13476423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4MmM3MzUyMDBlZTRmNzYwNzk5MzQzOGIyMDBkNDUifQ=="/>
  </w:docVars>
  <w:rsids>
    <w:rsidRoot w:val="00D640E9"/>
    <w:rsid w:val="0003187D"/>
    <w:rsid w:val="00050ED5"/>
    <w:rsid w:val="0006587D"/>
    <w:rsid w:val="00080871"/>
    <w:rsid w:val="00095450"/>
    <w:rsid w:val="000C2BEC"/>
    <w:rsid w:val="000E029D"/>
    <w:rsid w:val="000E310A"/>
    <w:rsid w:val="00100548"/>
    <w:rsid w:val="00137937"/>
    <w:rsid w:val="00150560"/>
    <w:rsid w:val="00157F4A"/>
    <w:rsid w:val="001726CF"/>
    <w:rsid w:val="0018136B"/>
    <w:rsid w:val="00183CDB"/>
    <w:rsid w:val="001C5092"/>
    <w:rsid w:val="00241A71"/>
    <w:rsid w:val="00242595"/>
    <w:rsid w:val="00251435"/>
    <w:rsid w:val="00270FB4"/>
    <w:rsid w:val="002A2F01"/>
    <w:rsid w:val="002C54A6"/>
    <w:rsid w:val="00310212"/>
    <w:rsid w:val="003147C4"/>
    <w:rsid w:val="003F4882"/>
    <w:rsid w:val="004146D2"/>
    <w:rsid w:val="0046746B"/>
    <w:rsid w:val="00495A1E"/>
    <w:rsid w:val="004B6EAC"/>
    <w:rsid w:val="00505D45"/>
    <w:rsid w:val="0054781C"/>
    <w:rsid w:val="005613B4"/>
    <w:rsid w:val="00564C8C"/>
    <w:rsid w:val="005A610C"/>
    <w:rsid w:val="005B4845"/>
    <w:rsid w:val="006208C1"/>
    <w:rsid w:val="006231D3"/>
    <w:rsid w:val="00625DBE"/>
    <w:rsid w:val="00693C9D"/>
    <w:rsid w:val="00696551"/>
    <w:rsid w:val="006A02C0"/>
    <w:rsid w:val="006B4950"/>
    <w:rsid w:val="006C6917"/>
    <w:rsid w:val="006D1063"/>
    <w:rsid w:val="00701BCE"/>
    <w:rsid w:val="00705D70"/>
    <w:rsid w:val="007176B1"/>
    <w:rsid w:val="0074596B"/>
    <w:rsid w:val="00772ACF"/>
    <w:rsid w:val="007A6FEA"/>
    <w:rsid w:val="007B0B02"/>
    <w:rsid w:val="007B597D"/>
    <w:rsid w:val="007D43E2"/>
    <w:rsid w:val="007F3803"/>
    <w:rsid w:val="00806526"/>
    <w:rsid w:val="00841F51"/>
    <w:rsid w:val="008A50C0"/>
    <w:rsid w:val="008D4984"/>
    <w:rsid w:val="00921C94"/>
    <w:rsid w:val="00933B39"/>
    <w:rsid w:val="00965726"/>
    <w:rsid w:val="00965DA7"/>
    <w:rsid w:val="00977EB7"/>
    <w:rsid w:val="00990EF4"/>
    <w:rsid w:val="00991AB3"/>
    <w:rsid w:val="009A33FD"/>
    <w:rsid w:val="009A7796"/>
    <w:rsid w:val="009C4582"/>
    <w:rsid w:val="00A20DFE"/>
    <w:rsid w:val="00A21D58"/>
    <w:rsid w:val="00A340B5"/>
    <w:rsid w:val="00A95C0F"/>
    <w:rsid w:val="00AA2563"/>
    <w:rsid w:val="00AB4179"/>
    <w:rsid w:val="00AE4BD9"/>
    <w:rsid w:val="00B571D9"/>
    <w:rsid w:val="00B930F4"/>
    <w:rsid w:val="00BB77EB"/>
    <w:rsid w:val="00BD721C"/>
    <w:rsid w:val="00CA3B51"/>
    <w:rsid w:val="00CF1FEC"/>
    <w:rsid w:val="00D030CA"/>
    <w:rsid w:val="00D640E9"/>
    <w:rsid w:val="00D72D04"/>
    <w:rsid w:val="00D81E88"/>
    <w:rsid w:val="00E1199F"/>
    <w:rsid w:val="00E9042D"/>
    <w:rsid w:val="00ED131A"/>
    <w:rsid w:val="00EF275A"/>
    <w:rsid w:val="00F55418"/>
    <w:rsid w:val="00F717BE"/>
    <w:rsid w:val="00FA2EDB"/>
    <w:rsid w:val="00FA6F7B"/>
    <w:rsid w:val="00FE311C"/>
    <w:rsid w:val="00FE38D4"/>
    <w:rsid w:val="03A762C0"/>
    <w:rsid w:val="0A364FA3"/>
    <w:rsid w:val="0BDC012F"/>
    <w:rsid w:val="0D58687D"/>
    <w:rsid w:val="0E2914A9"/>
    <w:rsid w:val="0E8B09EC"/>
    <w:rsid w:val="140D1B11"/>
    <w:rsid w:val="151B08BC"/>
    <w:rsid w:val="164125A5"/>
    <w:rsid w:val="204F1189"/>
    <w:rsid w:val="2E2760CC"/>
    <w:rsid w:val="2E352937"/>
    <w:rsid w:val="38C20ECB"/>
    <w:rsid w:val="39CC11DF"/>
    <w:rsid w:val="3BFC66AD"/>
    <w:rsid w:val="3DD6714E"/>
    <w:rsid w:val="3F035D9A"/>
    <w:rsid w:val="40240F49"/>
    <w:rsid w:val="449355B0"/>
    <w:rsid w:val="478A52AA"/>
    <w:rsid w:val="51FE12C2"/>
    <w:rsid w:val="55DB13C7"/>
    <w:rsid w:val="58514F56"/>
    <w:rsid w:val="58E76CDB"/>
    <w:rsid w:val="5E364BBE"/>
    <w:rsid w:val="5E453EE9"/>
    <w:rsid w:val="5EDF7832"/>
    <w:rsid w:val="60057CBB"/>
    <w:rsid w:val="646D58E0"/>
    <w:rsid w:val="714468B9"/>
    <w:rsid w:val="71D62E46"/>
    <w:rsid w:val="73207930"/>
    <w:rsid w:val="75D77FE2"/>
    <w:rsid w:val="76694E02"/>
    <w:rsid w:val="7AC5150B"/>
    <w:rsid w:val="7D9C6A04"/>
    <w:rsid w:val="7DE70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9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等线" w:eastAsia="等线" w:cs="宋体"/>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13"/>
    <w:qFormat/>
    <w:uiPriority w:val="0"/>
    <w:pPr>
      <w:spacing w:before="240" w:after="60"/>
      <w:jc w:val="center"/>
      <w:outlineLvl w:val="0"/>
    </w:pPr>
    <w:rPr>
      <w:rFonts w:asciiTheme="majorHAnsi" w:hAnsiTheme="majorHAnsi" w:eastAsiaTheme="majorEastAsia" w:cstheme="majorBidi"/>
      <w:b/>
      <w:bCs/>
      <w:sz w:val="32"/>
      <w:szCs w:val="32"/>
    </w:rPr>
  </w:style>
  <w:style w:type="table" w:styleId="7">
    <w:name w:val="Table Grid"/>
    <w:basedOn w:val="6"/>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autoRedefine/>
    <w:qFormat/>
    <w:uiPriority w:val="34"/>
    <w:pPr>
      <w:ind w:firstLine="420" w:firstLineChars="200"/>
    </w:pPr>
  </w:style>
  <w:style w:type="character" w:customStyle="1" w:styleId="10">
    <w:name w:val="页眉 字符"/>
    <w:basedOn w:val="8"/>
    <w:link w:val="4"/>
    <w:qFormat/>
    <w:uiPriority w:val="0"/>
    <w:rPr>
      <w:kern w:val="2"/>
      <w:sz w:val="18"/>
      <w:szCs w:val="18"/>
    </w:rPr>
  </w:style>
  <w:style w:type="character" w:customStyle="1" w:styleId="11">
    <w:name w:val="页脚 字符"/>
    <w:basedOn w:val="8"/>
    <w:link w:val="3"/>
    <w:qFormat/>
    <w:uiPriority w:val="0"/>
    <w:rPr>
      <w:kern w:val="2"/>
      <w:sz w:val="18"/>
      <w:szCs w:val="18"/>
    </w:rPr>
  </w:style>
  <w:style w:type="character" w:customStyle="1" w:styleId="12">
    <w:name w:val="批注框文本 字符"/>
    <w:basedOn w:val="8"/>
    <w:link w:val="2"/>
    <w:qFormat/>
    <w:uiPriority w:val="0"/>
    <w:rPr>
      <w:kern w:val="2"/>
      <w:sz w:val="18"/>
      <w:szCs w:val="18"/>
    </w:rPr>
  </w:style>
  <w:style w:type="character" w:customStyle="1" w:styleId="13">
    <w:name w:val="标题 字符"/>
    <w:basedOn w:val="8"/>
    <w:link w:val="5"/>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7</Pages>
  <Words>740</Words>
  <Characters>740</Characters>
  <Lines>11</Lines>
  <Paragraphs>3</Paragraphs>
  <TotalTime>47</TotalTime>
  <ScaleCrop>false</ScaleCrop>
  <LinksUpToDate>false</LinksUpToDate>
  <CharactersWithSpaces>1362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2024-06-18T02:51:00Z</dcterms:created>
  <dc:creator>Lenovo</dc:creator>
  <cp:lastModifiedBy>杜杰</cp:lastModifiedBy>
  <cp:lastPrinted>2025-02-24T08:22:00Z</cp:lastPrinted>
  <dcterms:modified xsi:type="dcterms:W3CDTF">2025-10-15T07:45:40Z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F170D69476C24E4FAB58D377D0F7244C_13</vt:lpwstr>
  </property>
  <property fmtid="{D5CDD505-2E9C-101B-9397-08002B2CF9AE}" pid="4" name="KSOTemplateDocerSaveRecord">
    <vt:lpwstr>eyJoZGlkIjoiNzEzZWM3ZjE1NTdmOTdlODVlZWViMTA4NTQzYWEzMjMiLCJ1c2VySWQiOiIyNTczNDc5NDMifQ==</vt:lpwstr>
  </property>
</Properties>
</file>